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285B2" w14:textId="55250B3E" w:rsidR="00B40891" w:rsidRPr="00F23CE0" w:rsidRDefault="00B40891" w:rsidP="000578FC">
      <w:pPr>
        <w:spacing w:before="240" w:after="0" w:line="360" w:lineRule="auto"/>
        <w:jc w:val="right"/>
        <w:rPr>
          <w:rFonts w:ascii="Arial" w:hAnsi="Arial" w:cs="Arial"/>
          <w:sz w:val="20"/>
          <w:szCs w:val="20"/>
        </w:rPr>
      </w:pPr>
      <w:r w:rsidRPr="00F23CE0">
        <w:rPr>
          <w:rFonts w:ascii="Arial" w:hAnsi="Arial" w:cs="Arial"/>
          <w:sz w:val="20"/>
          <w:szCs w:val="20"/>
        </w:rPr>
        <w:t>Gdańsk, dn</w:t>
      </w:r>
      <w:r w:rsidR="008E62BC" w:rsidRPr="00F23CE0">
        <w:rPr>
          <w:rFonts w:ascii="Arial" w:hAnsi="Arial" w:cs="Arial"/>
          <w:sz w:val="20"/>
          <w:szCs w:val="20"/>
        </w:rPr>
        <w:t xml:space="preserve">. </w:t>
      </w:r>
      <w:r w:rsidR="00A62963">
        <w:rPr>
          <w:rFonts w:ascii="Arial" w:hAnsi="Arial" w:cs="Arial"/>
          <w:sz w:val="20"/>
          <w:szCs w:val="20"/>
        </w:rPr>
        <w:t>27</w:t>
      </w:r>
      <w:r w:rsidR="00A967DF">
        <w:rPr>
          <w:rFonts w:ascii="Arial" w:hAnsi="Arial" w:cs="Arial"/>
          <w:sz w:val="20"/>
          <w:szCs w:val="20"/>
        </w:rPr>
        <w:t xml:space="preserve"> stycznia</w:t>
      </w:r>
      <w:r w:rsidRPr="00F23CE0">
        <w:rPr>
          <w:rFonts w:ascii="Arial" w:hAnsi="Arial" w:cs="Arial"/>
          <w:sz w:val="20"/>
          <w:szCs w:val="20"/>
        </w:rPr>
        <w:t xml:space="preserve"> 20</w:t>
      </w:r>
      <w:r w:rsidR="00A967DF">
        <w:rPr>
          <w:rFonts w:ascii="Arial" w:hAnsi="Arial" w:cs="Arial"/>
          <w:sz w:val="20"/>
          <w:szCs w:val="20"/>
        </w:rPr>
        <w:t>20</w:t>
      </w:r>
      <w:r w:rsidRPr="00F23CE0">
        <w:rPr>
          <w:rFonts w:ascii="Arial" w:hAnsi="Arial" w:cs="Arial"/>
          <w:sz w:val="20"/>
          <w:szCs w:val="20"/>
        </w:rPr>
        <w:t xml:space="preserve"> r.</w:t>
      </w:r>
    </w:p>
    <w:p w14:paraId="636FEDE8" w14:textId="77777777" w:rsidR="00F62C7D" w:rsidRDefault="00F62C7D" w:rsidP="000578FC">
      <w:pPr>
        <w:spacing w:before="240" w:after="0" w:line="360" w:lineRule="auto"/>
        <w:outlineLvl w:val="2"/>
        <w:rPr>
          <w:rFonts w:ascii="Arial" w:eastAsia="Times New Roman" w:hAnsi="Arial" w:cs="Arial"/>
          <w:b/>
          <w:bCs/>
          <w:sz w:val="20"/>
          <w:szCs w:val="20"/>
        </w:rPr>
      </w:pPr>
    </w:p>
    <w:p w14:paraId="5806BADE" w14:textId="77777777" w:rsidR="00F62C7D" w:rsidRDefault="00F62C7D" w:rsidP="000578FC">
      <w:pPr>
        <w:spacing w:before="240" w:after="0" w:line="360" w:lineRule="auto"/>
        <w:outlineLvl w:val="2"/>
        <w:rPr>
          <w:rFonts w:ascii="Arial" w:eastAsia="Times New Roman" w:hAnsi="Arial" w:cs="Arial"/>
          <w:b/>
          <w:bCs/>
          <w:sz w:val="20"/>
          <w:szCs w:val="20"/>
        </w:rPr>
      </w:pPr>
    </w:p>
    <w:p w14:paraId="153BAB78" w14:textId="664FE88C" w:rsidR="00B40891" w:rsidRPr="00F23CE0" w:rsidRDefault="00B40891" w:rsidP="000578FC">
      <w:pPr>
        <w:spacing w:before="240" w:after="0" w:line="360" w:lineRule="auto"/>
        <w:outlineLvl w:val="2"/>
        <w:rPr>
          <w:rFonts w:ascii="Arial" w:eastAsia="Times New Roman" w:hAnsi="Arial" w:cs="Arial"/>
          <w:b/>
          <w:bCs/>
          <w:sz w:val="20"/>
          <w:szCs w:val="20"/>
        </w:rPr>
      </w:pPr>
      <w:r w:rsidRPr="00F23CE0">
        <w:rPr>
          <w:rFonts w:ascii="Arial" w:eastAsia="Times New Roman" w:hAnsi="Arial" w:cs="Arial"/>
          <w:b/>
          <w:bCs/>
          <w:sz w:val="20"/>
          <w:szCs w:val="20"/>
        </w:rPr>
        <w:t xml:space="preserve">Zapytanie ofertowe nr </w:t>
      </w:r>
      <w:r w:rsidR="00D5205E">
        <w:rPr>
          <w:rFonts w:ascii="Arial" w:eastAsia="Times New Roman" w:hAnsi="Arial" w:cs="Arial"/>
          <w:b/>
          <w:bCs/>
          <w:sz w:val="20"/>
          <w:szCs w:val="20"/>
        </w:rPr>
        <w:t>1</w:t>
      </w:r>
      <w:r w:rsidRPr="00F23CE0">
        <w:rPr>
          <w:rFonts w:ascii="Arial" w:eastAsia="Times New Roman" w:hAnsi="Arial" w:cs="Arial"/>
          <w:b/>
          <w:bCs/>
          <w:sz w:val="20"/>
          <w:szCs w:val="20"/>
        </w:rPr>
        <w:t>/</w:t>
      </w:r>
      <w:r w:rsidR="002B59E9" w:rsidRPr="00F23CE0">
        <w:rPr>
          <w:rFonts w:ascii="Arial" w:eastAsia="Times New Roman" w:hAnsi="Arial" w:cs="Arial"/>
          <w:b/>
          <w:bCs/>
          <w:sz w:val="20"/>
          <w:szCs w:val="20"/>
        </w:rPr>
        <w:t>OPUS1</w:t>
      </w:r>
      <w:r w:rsidR="00843AB0">
        <w:rPr>
          <w:rFonts w:ascii="Arial" w:eastAsia="Times New Roman" w:hAnsi="Arial" w:cs="Arial"/>
          <w:b/>
          <w:bCs/>
          <w:sz w:val="20"/>
          <w:szCs w:val="20"/>
        </w:rPr>
        <w:t>5</w:t>
      </w:r>
      <w:r w:rsidR="00950BFC" w:rsidRPr="00F23CE0">
        <w:rPr>
          <w:rFonts w:ascii="Arial" w:eastAsia="Times New Roman" w:hAnsi="Arial" w:cs="Arial"/>
          <w:b/>
          <w:bCs/>
          <w:sz w:val="20"/>
          <w:szCs w:val="20"/>
        </w:rPr>
        <w:t>/20</w:t>
      </w:r>
      <w:r w:rsidR="00D5205E">
        <w:rPr>
          <w:rFonts w:ascii="Arial" w:eastAsia="Times New Roman" w:hAnsi="Arial" w:cs="Arial"/>
          <w:b/>
          <w:bCs/>
          <w:sz w:val="20"/>
          <w:szCs w:val="20"/>
        </w:rPr>
        <w:t>20</w:t>
      </w:r>
    </w:p>
    <w:p w14:paraId="2D2DE5C0" w14:textId="77777777" w:rsidR="00B40891" w:rsidRPr="00F23CE0" w:rsidRDefault="00B40891" w:rsidP="000578FC">
      <w:pPr>
        <w:keepNext/>
        <w:keepLines/>
        <w:widowControl w:val="0"/>
        <w:tabs>
          <w:tab w:val="left" w:pos="0"/>
        </w:tabs>
        <w:spacing w:before="240" w:after="0" w:line="360" w:lineRule="auto"/>
        <w:jc w:val="both"/>
        <w:outlineLvl w:val="0"/>
        <w:rPr>
          <w:rFonts w:ascii="Arial" w:eastAsia="Times New Roman" w:hAnsi="Arial" w:cs="Arial"/>
          <w:bCs/>
          <w:sz w:val="20"/>
          <w:szCs w:val="20"/>
        </w:rPr>
      </w:pPr>
    </w:p>
    <w:p w14:paraId="54D3B158" w14:textId="77777777" w:rsidR="00835E5A" w:rsidRPr="00B61174" w:rsidRDefault="00B40891" w:rsidP="00835E5A">
      <w:pPr>
        <w:keepNext/>
        <w:keepLines/>
        <w:widowControl w:val="0"/>
        <w:tabs>
          <w:tab w:val="left" w:pos="0"/>
        </w:tabs>
        <w:spacing w:after="0" w:line="360" w:lineRule="auto"/>
        <w:jc w:val="both"/>
        <w:outlineLvl w:val="0"/>
        <w:rPr>
          <w:rFonts w:ascii="Arial" w:eastAsia="Arial" w:hAnsi="Arial" w:cs="Arial"/>
          <w:bCs/>
          <w:sz w:val="20"/>
          <w:szCs w:val="20"/>
        </w:rPr>
      </w:pPr>
      <w:r w:rsidRPr="00F23CE0">
        <w:rPr>
          <w:rFonts w:ascii="Arial" w:hAnsi="Arial" w:cs="Arial"/>
          <w:bCs/>
          <w:sz w:val="20"/>
          <w:szCs w:val="20"/>
        </w:rPr>
        <w:t xml:space="preserve">Zamawiający – Gdański Uniwersytet Medyczny z siedzibą w Gdańsku przy ul. M. Skłodowskiej – Curie 3a, kod 80-210, NIP: 584-09-55-985, REGON: 288627 działając na </w:t>
      </w:r>
      <w:r w:rsidRPr="00D443AC">
        <w:rPr>
          <w:rFonts w:ascii="Arial" w:hAnsi="Arial" w:cs="Arial"/>
          <w:bCs/>
          <w:sz w:val="20"/>
          <w:szCs w:val="20"/>
        </w:rPr>
        <w:t xml:space="preserve">podstawie </w:t>
      </w:r>
      <w:r w:rsidR="00835E5A" w:rsidRPr="00B61174">
        <w:rPr>
          <w:rFonts w:ascii="Arial" w:hAnsi="Arial" w:cs="Arial"/>
          <w:bCs/>
          <w:sz w:val="20"/>
          <w:szCs w:val="20"/>
        </w:rPr>
        <w:t xml:space="preserve">art. 4d ust. 1 pkt. 1 ustawy z dnia 29 stycznia 2004 r. Prawo zamówień publicznych </w:t>
      </w:r>
      <w:r w:rsidR="00D44593" w:rsidRPr="00D44593">
        <w:rPr>
          <w:rFonts w:ascii="Arial" w:eastAsia="Times New Roman" w:hAnsi="Arial" w:cs="Arial"/>
          <w:sz w:val="20"/>
          <w:szCs w:val="20"/>
        </w:rPr>
        <w:t>(Dz. U. z 2019 r. poz. 1843)</w:t>
      </w:r>
      <w:r w:rsidR="00835E5A" w:rsidRPr="00B61174">
        <w:rPr>
          <w:rFonts w:ascii="Arial" w:hAnsi="Arial" w:cs="Arial"/>
          <w:bCs/>
          <w:sz w:val="20"/>
          <w:szCs w:val="20"/>
        </w:rPr>
        <w:t xml:space="preserve"> informuje o udzielanym zamówieniu i zaprasza do składania ofert. </w:t>
      </w:r>
    </w:p>
    <w:p w14:paraId="58475874" w14:textId="77777777" w:rsidR="00B40891" w:rsidRPr="00F23CE0" w:rsidRDefault="00B40891" w:rsidP="000578FC">
      <w:pPr>
        <w:pStyle w:val="Akapitzlist"/>
        <w:numPr>
          <w:ilvl w:val="0"/>
          <w:numId w:val="1"/>
        </w:numPr>
        <w:spacing w:before="240" w:after="120" w:line="360" w:lineRule="auto"/>
        <w:ind w:left="284" w:hanging="284"/>
        <w:contextualSpacing w:val="0"/>
        <w:jc w:val="both"/>
        <w:rPr>
          <w:rFonts w:ascii="Arial" w:hAnsi="Arial" w:cs="Arial"/>
          <w:b/>
          <w:bCs/>
          <w:sz w:val="20"/>
          <w:szCs w:val="20"/>
        </w:rPr>
      </w:pPr>
      <w:r w:rsidRPr="00F23CE0">
        <w:rPr>
          <w:rFonts w:ascii="Arial" w:hAnsi="Arial" w:cs="Arial"/>
          <w:b/>
          <w:bCs/>
          <w:sz w:val="20"/>
          <w:szCs w:val="20"/>
        </w:rPr>
        <w:t>Przedmiot zamówienia</w:t>
      </w:r>
    </w:p>
    <w:p w14:paraId="44195207" w14:textId="77777777" w:rsidR="00B40891" w:rsidRDefault="00B40891" w:rsidP="000578FC">
      <w:pPr>
        <w:spacing w:before="240" w:after="0" w:line="360" w:lineRule="auto"/>
        <w:jc w:val="both"/>
        <w:rPr>
          <w:rFonts w:ascii="Arial" w:hAnsi="Arial" w:cs="Arial"/>
          <w:sz w:val="20"/>
          <w:szCs w:val="20"/>
        </w:rPr>
      </w:pPr>
      <w:bookmarkStart w:id="0" w:name="_GoBack"/>
      <w:r w:rsidRPr="00F23CE0">
        <w:rPr>
          <w:rFonts w:ascii="Arial" w:hAnsi="Arial" w:cs="Arial"/>
          <w:sz w:val="20"/>
          <w:szCs w:val="20"/>
        </w:rPr>
        <w:t xml:space="preserve">Przedmiotem zamówienia jest </w:t>
      </w:r>
      <w:r w:rsidR="00076256">
        <w:rPr>
          <w:rFonts w:ascii="Arial" w:hAnsi="Arial" w:cs="Arial"/>
          <w:sz w:val="20"/>
          <w:szCs w:val="20"/>
        </w:rPr>
        <w:t>świadczenie usług</w:t>
      </w:r>
      <w:r w:rsidR="008E62BC" w:rsidRPr="00F23CE0">
        <w:rPr>
          <w:rFonts w:ascii="Arial" w:hAnsi="Arial" w:cs="Arial"/>
          <w:sz w:val="20"/>
          <w:szCs w:val="20"/>
        </w:rPr>
        <w:t xml:space="preserve"> </w:t>
      </w:r>
      <w:r w:rsidR="00076256" w:rsidRPr="00076256">
        <w:rPr>
          <w:rFonts w:ascii="Arial" w:hAnsi="Arial" w:cs="Arial"/>
          <w:sz w:val="20"/>
          <w:szCs w:val="20"/>
        </w:rPr>
        <w:t>niezbędnych do realizacji zadań badawczych projektu</w:t>
      </w:r>
      <w:r w:rsidR="00076256">
        <w:rPr>
          <w:rFonts w:ascii="Arial" w:hAnsi="Arial" w:cs="Arial"/>
          <w:sz w:val="20"/>
          <w:szCs w:val="20"/>
        </w:rPr>
        <w:t xml:space="preserve"> pt.:</w:t>
      </w:r>
      <w:r w:rsidR="00076256" w:rsidRPr="00076256">
        <w:rPr>
          <w:rFonts w:ascii="Arial" w:hAnsi="Arial" w:cs="Arial"/>
          <w:sz w:val="20"/>
          <w:szCs w:val="20"/>
        </w:rPr>
        <w:t xml:space="preserve"> „Charakterystyka </w:t>
      </w:r>
      <w:proofErr w:type="spellStart"/>
      <w:r w:rsidR="00076256" w:rsidRPr="00076256">
        <w:rPr>
          <w:rFonts w:ascii="Arial" w:hAnsi="Arial" w:cs="Arial"/>
          <w:sz w:val="20"/>
          <w:szCs w:val="20"/>
        </w:rPr>
        <w:t>metabolomiczna</w:t>
      </w:r>
      <w:proofErr w:type="spellEnd"/>
      <w:r w:rsidR="00076256" w:rsidRPr="00076256">
        <w:rPr>
          <w:rFonts w:ascii="Arial" w:hAnsi="Arial" w:cs="Arial"/>
          <w:sz w:val="20"/>
          <w:szCs w:val="20"/>
        </w:rPr>
        <w:t xml:space="preserve"> i genetyczna szczepów E. co</w:t>
      </w:r>
      <w:r w:rsidR="00076256">
        <w:rPr>
          <w:rFonts w:ascii="Arial" w:hAnsi="Arial" w:cs="Arial"/>
          <w:sz w:val="20"/>
          <w:szCs w:val="20"/>
        </w:rPr>
        <w:t xml:space="preserve">li wywołujących </w:t>
      </w:r>
      <w:proofErr w:type="spellStart"/>
      <w:r w:rsidR="00076256">
        <w:rPr>
          <w:rFonts w:ascii="Arial" w:hAnsi="Arial" w:cs="Arial"/>
          <w:sz w:val="20"/>
          <w:szCs w:val="20"/>
        </w:rPr>
        <w:t>urosepsę</w:t>
      </w:r>
      <w:proofErr w:type="spellEnd"/>
      <w:r w:rsidR="00076256">
        <w:rPr>
          <w:rFonts w:ascii="Arial" w:hAnsi="Arial" w:cs="Arial"/>
          <w:sz w:val="20"/>
          <w:szCs w:val="20"/>
        </w:rPr>
        <w:t>”,</w:t>
      </w:r>
      <w:r w:rsidR="00076256" w:rsidRPr="00076256">
        <w:rPr>
          <w:rFonts w:ascii="Arial" w:hAnsi="Arial" w:cs="Arial"/>
          <w:sz w:val="20"/>
          <w:szCs w:val="20"/>
        </w:rPr>
        <w:t xml:space="preserve"> </w:t>
      </w:r>
      <w:r w:rsidR="006936EF" w:rsidRPr="00F23CE0">
        <w:rPr>
          <w:rFonts w:ascii="Arial" w:hAnsi="Arial" w:cs="Arial"/>
          <w:sz w:val="20"/>
          <w:szCs w:val="20"/>
        </w:rPr>
        <w:t xml:space="preserve">finansowanego ze środków </w:t>
      </w:r>
      <w:r w:rsidR="00D050ED" w:rsidRPr="00F23CE0">
        <w:rPr>
          <w:rFonts w:ascii="Arial" w:hAnsi="Arial" w:cs="Arial"/>
          <w:sz w:val="20"/>
          <w:szCs w:val="20"/>
        </w:rPr>
        <w:t>Narodowego Centrum Nauki</w:t>
      </w:r>
      <w:r w:rsidR="006936EF" w:rsidRPr="00F23CE0">
        <w:rPr>
          <w:rFonts w:ascii="Arial" w:hAnsi="Arial" w:cs="Arial"/>
          <w:sz w:val="20"/>
          <w:szCs w:val="20"/>
        </w:rPr>
        <w:t xml:space="preserve"> w ramach programu </w:t>
      </w:r>
      <w:r w:rsidR="006F2F2C" w:rsidRPr="00F23CE0">
        <w:rPr>
          <w:rFonts w:ascii="Arial" w:hAnsi="Arial" w:cs="Arial"/>
          <w:sz w:val="20"/>
          <w:szCs w:val="20"/>
        </w:rPr>
        <w:t xml:space="preserve">OPUS edycja </w:t>
      </w:r>
      <w:r w:rsidR="00843AB0" w:rsidRPr="00843AB0">
        <w:rPr>
          <w:rFonts w:ascii="Arial" w:hAnsi="Arial" w:cs="Arial"/>
          <w:sz w:val="20"/>
          <w:szCs w:val="20"/>
        </w:rPr>
        <w:t>15</w:t>
      </w:r>
      <w:r w:rsidR="00D050ED" w:rsidRPr="00F23CE0">
        <w:rPr>
          <w:rFonts w:ascii="Arial" w:hAnsi="Arial" w:cs="Arial"/>
          <w:sz w:val="20"/>
          <w:szCs w:val="20"/>
        </w:rPr>
        <w:t xml:space="preserve"> </w:t>
      </w:r>
      <w:r w:rsidR="006936EF" w:rsidRPr="00F23CE0">
        <w:rPr>
          <w:rFonts w:ascii="Arial" w:hAnsi="Arial" w:cs="Arial"/>
          <w:sz w:val="20"/>
          <w:szCs w:val="20"/>
        </w:rPr>
        <w:t xml:space="preserve">nr umowy </w:t>
      </w:r>
      <w:r w:rsidR="006F2F2C" w:rsidRPr="00F23CE0">
        <w:rPr>
          <w:rFonts w:ascii="Arial" w:hAnsi="Arial" w:cs="Arial"/>
          <w:sz w:val="20"/>
          <w:szCs w:val="20"/>
        </w:rPr>
        <w:t xml:space="preserve">nr </w:t>
      </w:r>
      <w:r w:rsidR="00843AB0">
        <w:rPr>
          <w:rFonts w:ascii="Arial" w:hAnsi="Arial" w:cs="Arial"/>
          <w:sz w:val="20"/>
          <w:szCs w:val="20"/>
        </w:rPr>
        <w:t>UMO-2018/29/B/NZ7/02489 z 06.02.2019</w:t>
      </w:r>
    </w:p>
    <w:bookmarkEnd w:id="0"/>
    <w:p w14:paraId="1A6CA200" w14:textId="77777777" w:rsidR="00B40891" w:rsidRPr="00F23CE0" w:rsidRDefault="00B40891" w:rsidP="000578FC">
      <w:pPr>
        <w:pStyle w:val="Akapitzlist"/>
        <w:numPr>
          <w:ilvl w:val="0"/>
          <w:numId w:val="1"/>
        </w:numPr>
        <w:spacing w:before="240" w:after="120" w:line="360" w:lineRule="auto"/>
        <w:ind w:left="284" w:hanging="284"/>
        <w:contextualSpacing w:val="0"/>
        <w:jc w:val="both"/>
        <w:rPr>
          <w:rFonts w:ascii="Arial" w:hAnsi="Arial" w:cs="Arial"/>
          <w:b/>
          <w:sz w:val="20"/>
          <w:szCs w:val="20"/>
        </w:rPr>
      </w:pPr>
      <w:r w:rsidRPr="00F23CE0">
        <w:rPr>
          <w:rFonts w:ascii="Arial" w:hAnsi="Arial" w:cs="Arial"/>
          <w:b/>
          <w:sz w:val="20"/>
          <w:szCs w:val="20"/>
        </w:rPr>
        <w:t xml:space="preserve">Tryb </w:t>
      </w:r>
      <w:r w:rsidRPr="00F23CE0">
        <w:rPr>
          <w:rFonts w:ascii="Arial" w:hAnsi="Arial" w:cs="Arial"/>
          <w:b/>
          <w:bCs/>
          <w:sz w:val="20"/>
          <w:szCs w:val="20"/>
        </w:rPr>
        <w:t>udzielenia</w:t>
      </w:r>
      <w:r w:rsidRPr="00F23CE0">
        <w:rPr>
          <w:rFonts w:ascii="Arial" w:hAnsi="Arial" w:cs="Arial"/>
          <w:b/>
          <w:sz w:val="20"/>
          <w:szCs w:val="20"/>
        </w:rPr>
        <w:t xml:space="preserve"> zamówienia</w:t>
      </w:r>
    </w:p>
    <w:p w14:paraId="548F8A1A" w14:textId="77777777" w:rsidR="006F2F2C" w:rsidRPr="00F23CE0" w:rsidRDefault="00B40891" w:rsidP="000578FC">
      <w:pPr>
        <w:autoSpaceDE w:val="0"/>
        <w:autoSpaceDN w:val="0"/>
        <w:adjustRightInd w:val="0"/>
        <w:spacing w:before="240" w:after="0" w:line="360" w:lineRule="auto"/>
        <w:jc w:val="both"/>
        <w:rPr>
          <w:rFonts w:ascii="Arial" w:hAnsi="Arial" w:cs="Arial"/>
          <w:sz w:val="20"/>
          <w:szCs w:val="20"/>
        </w:rPr>
      </w:pPr>
      <w:r w:rsidRPr="00F23CE0">
        <w:rPr>
          <w:rFonts w:ascii="Arial" w:hAnsi="Arial" w:cs="Arial"/>
          <w:sz w:val="20"/>
          <w:szCs w:val="20"/>
        </w:rPr>
        <w:t>Postępowanie prowadzone jest w formie zapytania ofertowego</w:t>
      </w:r>
      <w:r w:rsidR="006F2F2C" w:rsidRPr="00F23CE0">
        <w:rPr>
          <w:rFonts w:ascii="Arial" w:hAnsi="Arial" w:cs="Arial"/>
          <w:sz w:val="20"/>
          <w:szCs w:val="20"/>
        </w:rPr>
        <w:t>.</w:t>
      </w:r>
      <w:r w:rsidRPr="00F23CE0">
        <w:rPr>
          <w:rFonts w:ascii="Arial" w:hAnsi="Arial" w:cs="Arial"/>
          <w:sz w:val="20"/>
          <w:szCs w:val="20"/>
        </w:rPr>
        <w:t xml:space="preserve"> </w:t>
      </w:r>
    </w:p>
    <w:p w14:paraId="21B1F8D0" w14:textId="77777777" w:rsidR="00B40891" w:rsidRPr="00F23CE0" w:rsidRDefault="004D7B5C" w:rsidP="000578FC">
      <w:pPr>
        <w:pStyle w:val="Akapitzlist"/>
        <w:numPr>
          <w:ilvl w:val="0"/>
          <w:numId w:val="1"/>
        </w:numPr>
        <w:spacing w:before="240" w:after="120" w:line="360" w:lineRule="auto"/>
        <w:ind w:left="284" w:hanging="284"/>
        <w:contextualSpacing w:val="0"/>
        <w:jc w:val="both"/>
        <w:rPr>
          <w:rFonts w:ascii="Arial" w:eastAsia="Times New Roman" w:hAnsi="Arial" w:cs="Arial"/>
          <w:b/>
          <w:bCs/>
          <w:sz w:val="20"/>
          <w:szCs w:val="20"/>
          <w:lang w:eastAsia="pl-PL"/>
        </w:rPr>
      </w:pPr>
      <w:r w:rsidRPr="00F23CE0">
        <w:rPr>
          <w:rFonts w:ascii="Arial" w:hAnsi="Arial" w:cs="Arial"/>
          <w:b/>
          <w:sz w:val="20"/>
          <w:szCs w:val="20"/>
        </w:rPr>
        <w:t>O</w:t>
      </w:r>
      <w:r w:rsidR="00B40891" w:rsidRPr="00F23CE0">
        <w:rPr>
          <w:rFonts w:ascii="Arial" w:hAnsi="Arial" w:cs="Arial"/>
          <w:b/>
          <w:sz w:val="20"/>
          <w:szCs w:val="20"/>
        </w:rPr>
        <w:t>pis</w:t>
      </w:r>
      <w:r w:rsidR="00B40891" w:rsidRPr="00F23CE0">
        <w:rPr>
          <w:rFonts w:ascii="Arial" w:eastAsia="Times New Roman" w:hAnsi="Arial" w:cs="Arial"/>
          <w:b/>
          <w:bCs/>
          <w:sz w:val="20"/>
          <w:szCs w:val="20"/>
          <w:lang w:eastAsia="pl-PL"/>
        </w:rPr>
        <w:t xml:space="preserve"> </w:t>
      </w:r>
      <w:r w:rsidR="00B40891" w:rsidRPr="00F23CE0">
        <w:rPr>
          <w:rFonts w:ascii="Arial" w:hAnsi="Arial" w:cs="Arial"/>
          <w:b/>
          <w:bCs/>
          <w:sz w:val="20"/>
          <w:szCs w:val="20"/>
        </w:rPr>
        <w:t>przedmiotu</w:t>
      </w:r>
      <w:r w:rsidR="00B40891" w:rsidRPr="00F23CE0">
        <w:rPr>
          <w:rFonts w:ascii="Arial" w:eastAsia="Times New Roman" w:hAnsi="Arial" w:cs="Arial"/>
          <w:b/>
          <w:bCs/>
          <w:sz w:val="20"/>
          <w:szCs w:val="20"/>
          <w:lang w:eastAsia="pl-PL"/>
        </w:rPr>
        <w:t xml:space="preserve"> zamówienia</w:t>
      </w:r>
    </w:p>
    <w:p w14:paraId="43A31695" w14:textId="77777777" w:rsidR="00C462FC" w:rsidRPr="00F23CE0" w:rsidRDefault="00C462FC" w:rsidP="000578FC">
      <w:pPr>
        <w:autoSpaceDE w:val="0"/>
        <w:autoSpaceDN w:val="0"/>
        <w:adjustRightInd w:val="0"/>
        <w:spacing w:before="240" w:after="0" w:line="360" w:lineRule="auto"/>
        <w:jc w:val="both"/>
        <w:rPr>
          <w:rFonts w:ascii="Arial" w:hAnsi="Arial" w:cs="Arial"/>
          <w:b/>
          <w:sz w:val="20"/>
          <w:szCs w:val="20"/>
          <w:u w:val="single"/>
        </w:rPr>
      </w:pPr>
      <w:r w:rsidRPr="00F23CE0">
        <w:rPr>
          <w:rFonts w:ascii="Arial" w:hAnsi="Arial" w:cs="Arial"/>
          <w:b/>
          <w:sz w:val="20"/>
          <w:szCs w:val="20"/>
          <w:u w:val="single"/>
        </w:rPr>
        <w:t xml:space="preserve">Przedmiot zamówienia </w:t>
      </w:r>
    </w:p>
    <w:p w14:paraId="62A635DB" w14:textId="77777777" w:rsidR="00C462FC" w:rsidRDefault="00C462FC" w:rsidP="000578FC">
      <w:pPr>
        <w:autoSpaceDE w:val="0"/>
        <w:autoSpaceDN w:val="0"/>
        <w:adjustRightInd w:val="0"/>
        <w:spacing w:before="240" w:after="0" w:line="360" w:lineRule="auto"/>
        <w:jc w:val="both"/>
        <w:rPr>
          <w:rFonts w:ascii="Arial" w:hAnsi="Arial" w:cs="Arial"/>
          <w:sz w:val="20"/>
          <w:szCs w:val="20"/>
        </w:rPr>
      </w:pPr>
      <w:r w:rsidRPr="00F23CE0">
        <w:rPr>
          <w:rFonts w:ascii="Arial" w:hAnsi="Arial" w:cs="Arial"/>
          <w:sz w:val="20"/>
          <w:szCs w:val="20"/>
        </w:rPr>
        <w:t xml:space="preserve">Przedmiotem zamówienia jest </w:t>
      </w:r>
      <w:r w:rsidR="00076256">
        <w:rPr>
          <w:rFonts w:ascii="Arial" w:hAnsi="Arial" w:cs="Arial"/>
          <w:sz w:val="20"/>
          <w:szCs w:val="20"/>
        </w:rPr>
        <w:t>świadczenie usług</w:t>
      </w:r>
      <w:r w:rsidR="00076256" w:rsidRPr="00F23CE0">
        <w:rPr>
          <w:rFonts w:ascii="Arial" w:hAnsi="Arial" w:cs="Arial"/>
          <w:sz w:val="20"/>
          <w:szCs w:val="20"/>
        </w:rPr>
        <w:t xml:space="preserve"> </w:t>
      </w:r>
      <w:r w:rsidR="00076256" w:rsidRPr="00076256">
        <w:rPr>
          <w:rFonts w:ascii="Arial" w:hAnsi="Arial" w:cs="Arial"/>
          <w:sz w:val="20"/>
          <w:szCs w:val="20"/>
        </w:rPr>
        <w:t>niezbędnych do realizacji zadań badawczych projektu</w:t>
      </w:r>
      <w:r w:rsidR="00076256">
        <w:rPr>
          <w:rFonts w:ascii="Arial" w:hAnsi="Arial" w:cs="Arial"/>
          <w:sz w:val="20"/>
          <w:szCs w:val="20"/>
        </w:rPr>
        <w:t xml:space="preserve"> pt.:</w:t>
      </w:r>
      <w:r w:rsidR="00076256" w:rsidRPr="00076256">
        <w:rPr>
          <w:rFonts w:ascii="Arial" w:hAnsi="Arial" w:cs="Arial"/>
          <w:sz w:val="20"/>
          <w:szCs w:val="20"/>
        </w:rPr>
        <w:t xml:space="preserve"> „Charakterystyka </w:t>
      </w:r>
      <w:proofErr w:type="spellStart"/>
      <w:r w:rsidR="00076256" w:rsidRPr="00076256">
        <w:rPr>
          <w:rFonts w:ascii="Arial" w:hAnsi="Arial" w:cs="Arial"/>
          <w:sz w:val="20"/>
          <w:szCs w:val="20"/>
        </w:rPr>
        <w:t>metabolomiczna</w:t>
      </w:r>
      <w:proofErr w:type="spellEnd"/>
      <w:r w:rsidR="00076256" w:rsidRPr="00076256">
        <w:rPr>
          <w:rFonts w:ascii="Arial" w:hAnsi="Arial" w:cs="Arial"/>
          <w:sz w:val="20"/>
          <w:szCs w:val="20"/>
        </w:rPr>
        <w:t xml:space="preserve"> i genetyczna szczepów E. co</w:t>
      </w:r>
      <w:r w:rsidR="00076256">
        <w:rPr>
          <w:rFonts w:ascii="Arial" w:hAnsi="Arial" w:cs="Arial"/>
          <w:sz w:val="20"/>
          <w:szCs w:val="20"/>
        </w:rPr>
        <w:t xml:space="preserve">li wywołujących </w:t>
      </w:r>
      <w:proofErr w:type="spellStart"/>
      <w:r w:rsidR="00076256">
        <w:rPr>
          <w:rFonts w:ascii="Arial" w:hAnsi="Arial" w:cs="Arial"/>
          <w:sz w:val="20"/>
          <w:szCs w:val="20"/>
        </w:rPr>
        <w:t>urosepsę</w:t>
      </w:r>
      <w:proofErr w:type="spellEnd"/>
      <w:r w:rsidR="00076256">
        <w:rPr>
          <w:rFonts w:ascii="Arial" w:hAnsi="Arial" w:cs="Arial"/>
          <w:sz w:val="20"/>
          <w:szCs w:val="20"/>
        </w:rPr>
        <w:t xml:space="preserve">”. </w:t>
      </w:r>
    </w:p>
    <w:p w14:paraId="1D6D09B2" w14:textId="77777777" w:rsidR="0020625B" w:rsidRDefault="0020625B" w:rsidP="0020625B">
      <w:pPr>
        <w:autoSpaceDE w:val="0"/>
        <w:autoSpaceDN w:val="0"/>
        <w:adjustRightInd w:val="0"/>
        <w:spacing w:after="0" w:line="360" w:lineRule="auto"/>
        <w:jc w:val="both"/>
        <w:rPr>
          <w:rFonts w:ascii="Arial" w:hAnsi="Arial" w:cs="Arial"/>
          <w:b/>
          <w:sz w:val="20"/>
          <w:szCs w:val="20"/>
          <w:u w:val="single"/>
        </w:rPr>
      </w:pPr>
    </w:p>
    <w:p w14:paraId="7B19C428" w14:textId="77777777" w:rsidR="00C462FC" w:rsidRDefault="00F62C7D" w:rsidP="0020625B">
      <w:pPr>
        <w:autoSpaceDE w:val="0"/>
        <w:autoSpaceDN w:val="0"/>
        <w:adjustRightInd w:val="0"/>
        <w:spacing w:after="0" w:line="360" w:lineRule="auto"/>
        <w:jc w:val="both"/>
        <w:rPr>
          <w:rFonts w:ascii="Arial" w:hAnsi="Arial" w:cs="Arial"/>
          <w:b/>
          <w:sz w:val="20"/>
          <w:szCs w:val="20"/>
          <w:u w:val="single"/>
        </w:rPr>
      </w:pPr>
      <w:r>
        <w:rPr>
          <w:rFonts w:ascii="Arial" w:hAnsi="Arial" w:cs="Arial"/>
          <w:b/>
          <w:sz w:val="20"/>
          <w:szCs w:val="20"/>
          <w:u w:val="single"/>
        </w:rPr>
        <w:t xml:space="preserve">A. </w:t>
      </w:r>
      <w:r w:rsidR="00C462FC" w:rsidRPr="00F23CE0">
        <w:rPr>
          <w:rFonts w:ascii="Arial" w:hAnsi="Arial" w:cs="Arial"/>
          <w:b/>
          <w:sz w:val="20"/>
          <w:szCs w:val="20"/>
          <w:u w:val="single"/>
        </w:rPr>
        <w:t>Zakres świadczenia usługi:</w:t>
      </w:r>
    </w:p>
    <w:p w14:paraId="26873236" w14:textId="77777777" w:rsidR="00076256" w:rsidRDefault="00076256" w:rsidP="0020625B">
      <w:pPr>
        <w:autoSpaceDE w:val="0"/>
        <w:autoSpaceDN w:val="0"/>
        <w:adjustRightInd w:val="0"/>
        <w:spacing w:after="0" w:line="360" w:lineRule="auto"/>
        <w:jc w:val="both"/>
        <w:rPr>
          <w:rFonts w:ascii="Arial" w:hAnsi="Arial" w:cs="Arial"/>
          <w:sz w:val="20"/>
          <w:szCs w:val="20"/>
        </w:rPr>
      </w:pPr>
    </w:p>
    <w:p w14:paraId="2B9E08E0" w14:textId="374C3C5D" w:rsidR="00076256" w:rsidRPr="00D5205E" w:rsidRDefault="00076256" w:rsidP="00D5205E">
      <w:pPr>
        <w:pStyle w:val="Akapitzlist"/>
        <w:numPr>
          <w:ilvl w:val="0"/>
          <w:numId w:val="40"/>
        </w:numPr>
        <w:autoSpaceDE w:val="0"/>
        <w:autoSpaceDN w:val="0"/>
        <w:adjustRightInd w:val="0"/>
        <w:spacing w:after="0" w:line="360" w:lineRule="auto"/>
        <w:jc w:val="both"/>
        <w:rPr>
          <w:rFonts w:ascii="Arial" w:hAnsi="Arial" w:cs="Arial"/>
          <w:sz w:val="20"/>
          <w:szCs w:val="20"/>
        </w:rPr>
      </w:pPr>
      <w:r w:rsidRPr="00D5205E">
        <w:rPr>
          <w:rFonts w:ascii="Arial" w:hAnsi="Arial" w:cs="Arial"/>
          <w:sz w:val="20"/>
          <w:szCs w:val="20"/>
        </w:rPr>
        <w:t xml:space="preserve">Usługi pielęgniarskie, obejmujące w szczególności pobieranie oraz zabezpieczenie próbek biologicznych (mocz, krew) od 450 pacjentów z podejrzeniem sepsy, zbieranie </w:t>
      </w:r>
      <w:r w:rsidR="00C32EF9" w:rsidRPr="00D5205E">
        <w:rPr>
          <w:rFonts w:ascii="Arial" w:hAnsi="Arial" w:cs="Arial"/>
          <w:sz w:val="20"/>
          <w:szCs w:val="20"/>
        </w:rPr>
        <w:t xml:space="preserve">zgód pacjentów, </w:t>
      </w:r>
      <w:r w:rsidRPr="00D5205E">
        <w:rPr>
          <w:rFonts w:ascii="Arial" w:hAnsi="Arial" w:cs="Arial"/>
          <w:sz w:val="20"/>
          <w:szCs w:val="20"/>
        </w:rPr>
        <w:t>kwestionariuszy osobowych w tym informacji o stanie klinicznym pacjentów włączonych do projektu  oraz ewidencjonowanie uzyskanych informacji w formie elektronicznej</w:t>
      </w:r>
      <w:r w:rsidR="00DA4733" w:rsidRPr="00D5205E">
        <w:rPr>
          <w:rFonts w:ascii="Arial" w:hAnsi="Arial" w:cs="Arial"/>
          <w:sz w:val="20"/>
          <w:szCs w:val="20"/>
        </w:rPr>
        <w:t>.</w:t>
      </w:r>
      <w:r w:rsidRPr="00D5205E">
        <w:rPr>
          <w:rFonts w:ascii="Arial" w:hAnsi="Arial" w:cs="Arial"/>
          <w:sz w:val="20"/>
          <w:szCs w:val="20"/>
        </w:rPr>
        <w:t xml:space="preserve"> </w:t>
      </w:r>
    </w:p>
    <w:p w14:paraId="6967343F" w14:textId="77777777" w:rsidR="00D5205E" w:rsidRPr="00D5205E" w:rsidRDefault="00D5205E" w:rsidP="00D5205E">
      <w:pPr>
        <w:autoSpaceDE w:val="0"/>
        <w:autoSpaceDN w:val="0"/>
        <w:adjustRightInd w:val="0"/>
        <w:spacing w:after="0" w:line="360" w:lineRule="auto"/>
        <w:jc w:val="both"/>
        <w:rPr>
          <w:rFonts w:ascii="Arial" w:hAnsi="Arial" w:cs="Arial"/>
          <w:sz w:val="20"/>
          <w:szCs w:val="20"/>
        </w:rPr>
      </w:pPr>
    </w:p>
    <w:p w14:paraId="68C7493F" w14:textId="77777777" w:rsidR="00D710C9" w:rsidRDefault="003072FE" w:rsidP="00076256">
      <w:pPr>
        <w:autoSpaceDE w:val="0"/>
        <w:autoSpaceDN w:val="0"/>
        <w:adjustRightInd w:val="0"/>
        <w:spacing w:after="0" w:line="360" w:lineRule="auto"/>
        <w:jc w:val="both"/>
        <w:rPr>
          <w:rFonts w:ascii="Arial" w:hAnsi="Arial" w:cs="Arial"/>
          <w:sz w:val="20"/>
          <w:szCs w:val="20"/>
        </w:rPr>
      </w:pPr>
      <w:r>
        <w:rPr>
          <w:rFonts w:ascii="Arial" w:hAnsi="Arial" w:cs="Arial"/>
          <w:sz w:val="20"/>
          <w:szCs w:val="20"/>
        </w:rPr>
        <w:lastRenderedPageBreak/>
        <w:t>2</w:t>
      </w:r>
      <w:r w:rsidR="00D710C9">
        <w:rPr>
          <w:rFonts w:ascii="Arial" w:hAnsi="Arial" w:cs="Arial"/>
          <w:sz w:val="20"/>
          <w:szCs w:val="20"/>
        </w:rPr>
        <w:t xml:space="preserve">. Ogólne wymagania </w:t>
      </w:r>
      <w:r w:rsidR="00AB4C06">
        <w:rPr>
          <w:rFonts w:ascii="Arial" w:hAnsi="Arial" w:cs="Arial"/>
          <w:sz w:val="20"/>
          <w:szCs w:val="20"/>
        </w:rPr>
        <w:t>dotyczące pobierania materiału do badań:</w:t>
      </w:r>
    </w:p>
    <w:p w14:paraId="4051E7DA" w14:textId="77777777" w:rsidR="00AB4C06" w:rsidRDefault="00AB4C06" w:rsidP="00BB2F45">
      <w:pPr>
        <w:pStyle w:val="Akapitzlist"/>
        <w:numPr>
          <w:ilvl w:val="0"/>
          <w:numId w:val="12"/>
        </w:numPr>
        <w:autoSpaceDE w:val="0"/>
        <w:autoSpaceDN w:val="0"/>
        <w:adjustRightInd w:val="0"/>
        <w:spacing w:after="0" w:line="360" w:lineRule="auto"/>
        <w:jc w:val="both"/>
        <w:rPr>
          <w:rFonts w:ascii="Arial" w:hAnsi="Arial" w:cs="Arial"/>
          <w:sz w:val="20"/>
          <w:szCs w:val="20"/>
        </w:rPr>
      </w:pPr>
      <w:r>
        <w:rPr>
          <w:rFonts w:ascii="Arial" w:hAnsi="Arial" w:cs="Arial"/>
          <w:sz w:val="20"/>
          <w:szCs w:val="20"/>
        </w:rPr>
        <w:t>Procedura pobierania i zabezpieczania materiału powinna być krótka (&lt;1h),</w:t>
      </w:r>
    </w:p>
    <w:p w14:paraId="21387A9A" w14:textId="77777777" w:rsidR="00AB4C06" w:rsidRDefault="00AB4C06" w:rsidP="00BB2F45">
      <w:pPr>
        <w:pStyle w:val="Akapitzlist"/>
        <w:numPr>
          <w:ilvl w:val="0"/>
          <w:numId w:val="12"/>
        </w:numPr>
        <w:autoSpaceDE w:val="0"/>
        <w:autoSpaceDN w:val="0"/>
        <w:adjustRightInd w:val="0"/>
        <w:spacing w:after="0" w:line="360" w:lineRule="auto"/>
        <w:jc w:val="both"/>
        <w:rPr>
          <w:rFonts w:ascii="Arial" w:hAnsi="Arial" w:cs="Arial"/>
          <w:sz w:val="20"/>
          <w:szCs w:val="20"/>
        </w:rPr>
      </w:pPr>
      <w:r>
        <w:rPr>
          <w:rFonts w:ascii="Arial" w:hAnsi="Arial" w:cs="Arial"/>
          <w:sz w:val="20"/>
          <w:szCs w:val="20"/>
        </w:rPr>
        <w:t>Wszystkie etapy przygotowania i badania próbek powinny odbywać się w możliwie niskiej temp. (4</w:t>
      </w:r>
      <w:r w:rsidR="00EF08DB">
        <w:rPr>
          <w:rFonts w:ascii="Arial" w:hAnsi="Arial" w:cs="Arial"/>
          <w:sz w:val="20"/>
          <w:szCs w:val="20"/>
          <w:vertAlign w:val="superscript"/>
        </w:rPr>
        <w:t>O</w:t>
      </w:r>
      <w:r>
        <w:rPr>
          <w:rFonts w:ascii="Arial" w:hAnsi="Arial" w:cs="Arial"/>
          <w:sz w:val="20"/>
          <w:szCs w:val="20"/>
        </w:rPr>
        <w:t>C),</w:t>
      </w:r>
    </w:p>
    <w:p w14:paraId="0EC428B6" w14:textId="77777777" w:rsidR="0032536E" w:rsidRDefault="0032536E" w:rsidP="00BB2F45">
      <w:pPr>
        <w:pStyle w:val="Akapitzlist"/>
        <w:numPr>
          <w:ilvl w:val="0"/>
          <w:numId w:val="12"/>
        </w:numPr>
        <w:autoSpaceDE w:val="0"/>
        <w:autoSpaceDN w:val="0"/>
        <w:adjustRightInd w:val="0"/>
        <w:spacing w:after="0" w:line="360" w:lineRule="auto"/>
        <w:jc w:val="both"/>
        <w:rPr>
          <w:rFonts w:ascii="Arial" w:hAnsi="Arial" w:cs="Arial"/>
          <w:sz w:val="20"/>
          <w:szCs w:val="20"/>
        </w:rPr>
      </w:pPr>
      <w:r>
        <w:rPr>
          <w:rFonts w:ascii="Arial" w:hAnsi="Arial" w:cs="Arial"/>
          <w:sz w:val="20"/>
          <w:szCs w:val="20"/>
        </w:rPr>
        <w:t>Próby z hemolizą powinny zostać odrzucone,</w:t>
      </w:r>
    </w:p>
    <w:p w14:paraId="165A7B87" w14:textId="77777777" w:rsidR="0032536E" w:rsidRDefault="0032536E" w:rsidP="00BB2F45">
      <w:pPr>
        <w:pStyle w:val="Akapitzlist"/>
        <w:numPr>
          <w:ilvl w:val="0"/>
          <w:numId w:val="12"/>
        </w:numPr>
        <w:autoSpaceDE w:val="0"/>
        <w:autoSpaceDN w:val="0"/>
        <w:adjustRightInd w:val="0"/>
        <w:spacing w:after="0" w:line="360" w:lineRule="auto"/>
        <w:jc w:val="both"/>
        <w:rPr>
          <w:rFonts w:ascii="Arial" w:hAnsi="Arial" w:cs="Arial"/>
          <w:sz w:val="20"/>
          <w:szCs w:val="20"/>
        </w:rPr>
      </w:pPr>
      <w:r>
        <w:rPr>
          <w:rFonts w:ascii="Arial" w:hAnsi="Arial" w:cs="Arial"/>
          <w:sz w:val="20"/>
          <w:szCs w:val="20"/>
        </w:rPr>
        <w:t>Próby powinny być dokładnie oznaczone. Wodoodporny marker (permanent), oznaczenie kodem umożliwiającym jednoznaczne zidentyfikowanie pacjenta oraz pobranego materiału (osocze vs. surowica, mocz),</w:t>
      </w:r>
    </w:p>
    <w:p w14:paraId="2841A05E" w14:textId="77777777" w:rsidR="002803CE" w:rsidRDefault="002803CE" w:rsidP="00BB2F45">
      <w:pPr>
        <w:pStyle w:val="Akapitzlist"/>
        <w:numPr>
          <w:ilvl w:val="0"/>
          <w:numId w:val="12"/>
        </w:numPr>
        <w:autoSpaceDE w:val="0"/>
        <w:autoSpaceDN w:val="0"/>
        <w:adjustRightInd w:val="0"/>
        <w:spacing w:after="0" w:line="360" w:lineRule="auto"/>
        <w:jc w:val="both"/>
        <w:rPr>
          <w:rFonts w:ascii="Arial" w:hAnsi="Arial" w:cs="Arial"/>
          <w:sz w:val="20"/>
          <w:szCs w:val="20"/>
        </w:rPr>
      </w:pPr>
      <w:r>
        <w:rPr>
          <w:rFonts w:ascii="Arial" w:hAnsi="Arial" w:cs="Arial"/>
          <w:sz w:val="20"/>
          <w:szCs w:val="20"/>
        </w:rPr>
        <w:t>Próbki po odpowiednim przygotowaniu powinny zostać zamrożone (-80</w:t>
      </w:r>
      <w:r w:rsidRPr="002803CE">
        <w:rPr>
          <w:rFonts w:ascii="Arial" w:hAnsi="Arial" w:cs="Arial"/>
          <w:sz w:val="20"/>
          <w:szCs w:val="20"/>
          <w:vertAlign w:val="superscript"/>
        </w:rPr>
        <w:t xml:space="preserve"> </w:t>
      </w:r>
      <w:r>
        <w:rPr>
          <w:rFonts w:ascii="Arial" w:hAnsi="Arial" w:cs="Arial"/>
          <w:sz w:val="20"/>
          <w:szCs w:val="20"/>
          <w:vertAlign w:val="superscript"/>
        </w:rPr>
        <w:t>O</w:t>
      </w:r>
      <w:r>
        <w:rPr>
          <w:rFonts w:ascii="Arial" w:hAnsi="Arial" w:cs="Arial"/>
          <w:sz w:val="20"/>
          <w:szCs w:val="20"/>
        </w:rPr>
        <w:t>C),</w:t>
      </w:r>
    </w:p>
    <w:p w14:paraId="78B20412" w14:textId="77777777" w:rsidR="002803CE" w:rsidRDefault="002803CE" w:rsidP="00BB2F45">
      <w:pPr>
        <w:pStyle w:val="Akapitzlist"/>
        <w:numPr>
          <w:ilvl w:val="0"/>
          <w:numId w:val="12"/>
        </w:numPr>
        <w:autoSpaceDE w:val="0"/>
        <w:autoSpaceDN w:val="0"/>
        <w:adjustRightInd w:val="0"/>
        <w:spacing w:after="0" w:line="360" w:lineRule="auto"/>
        <w:jc w:val="both"/>
        <w:rPr>
          <w:rFonts w:ascii="Arial" w:hAnsi="Arial" w:cs="Arial"/>
          <w:sz w:val="20"/>
          <w:szCs w:val="20"/>
        </w:rPr>
      </w:pPr>
      <w:r>
        <w:rPr>
          <w:rFonts w:ascii="Arial" w:hAnsi="Arial" w:cs="Arial"/>
          <w:sz w:val="20"/>
          <w:szCs w:val="20"/>
        </w:rPr>
        <w:t>Transport/organizacja prób itp. Muszą być przeprowadzane na suchym lodzie.</w:t>
      </w:r>
    </w:p>
    <w:p w14:paraId="60532325" w14:textId="77777777" w:rsidR="002803CE" w:rsidRDefault="002803CE" w:rsidP="002803CE">
      <w:pPr>
        <w:pStyle w:val="Akapitzlist"/>
        <w:autoSpaceDE w:val="0"/>
        <w:autoSpaceDN w:val="0"/>
        <w:adjustRightInd w:val="0"/>
        <w:spacing w:after="0" w:line="360" w:lineRule="auto"/>
        <w:jc w:val="both"/>
        <w:rPr>
          <w:rFonts w:ascii="Arial" w:hAnsi="Arial" w:cs="Arial"/>
          <w:sz w:val="20"/>
          <w:szCs w:val="20"/>
        </w:rPr>
      </w:pPr>
    </w:p>
    <w:p w14:paraId="70781EFA" w14:textId="77777777" w:rsidR="002803CE" w:rsidRPr="002803CE" w:rsidRDefault="003072FE" w:rsidP="002803CE">
      <w:pPr>
        <w:pStyle w:val="Akapitzlist"/>
        <w:autoSpaceDE w:val="0"/>
        <w:autoSpaceDN w:val="0"/>
        <w:adjustRightInd w:val="0"/>
        <w:spacing w:after="0" w:line="360" w:lineRule="auto"/>
        <w:ind w:left="0"/>
        <w:jc w:val="both"/>
        <w:rPr>
          <w:rFonts w:ascii="Arial" w:hAnsi="Arial" w:cs="Arial"/>
          <w:sz w:val="20"/>
          <w:szCs w:val="20"/>
        </w:rPr>
      </w:pPr>
      <w:r>
        <w:rPr>
          <w:rFonts w:ascii="Arial" w:hAnsi="Arial" w:cs="Arial"/>
          <w:sz w:val="20"/>
          <w:szCs w:val="20"/>
        </w:rPr>
        <w:t>3</w:t>
      </w:r>
      <w:r w:rsidR="002803CE">
        <w:rPr>
          <w:rFonts w:ascii="Arial" w:hAnsi="Arial" w:cs="Arial"/>
          <w:sz w:val="20"/>
          <w:szCs w:val="20"/>
        </w:rPr>
        <w:t xml:space="preserve">. Instrukcje pobierania moczu i krwi </w:t>
      </w:r>
      <w:r w:rsidR="000E6430">
        <w:rPr>
          <w:rFonts w:ascii="Arial" w:hAnsi="Arial" w:cs="Arial"/>
          <w:sz w:val="20"/>
          <w:szCs w:val="20"/>
        </w:rPr>
        <w:t xml:space="preserve">do badań </w:t>
      </w:r>
      <w:r w:rsidR="002803CE">
        <w:rPr>
          <w:rFonts w:ascii="Arial" w:hAnsi="Arial" w:cs="Arial"/>
          <w:sz w:val="20"/>
          <w:szCs w:val="20"/>
        </w:rPr>
        <w:t>zostaną przekazane Wykonawcy po podpisaniu umowy.</w:t>
      </w:r>
    </w:p>
    <w:p w14:paraId="4B49432C" w14:textId="77777777" w:rsidR="002C3D6D" w:rsidRPr="002C3D6D" w:rsidRDefault="002C3D6D" w:rsidP="002C3D6D">
      <w:pPr>
        <w:pStyle w:val="Akapitzlist"/>
        <w:autoSpaceDE w:val="0"/>
        <w:autoSpaceDN w:val="0"/>
        <w:adjustRightInd w:val="0"/>
        <w:spacing w:after="0" w:line="360" w:lineRule="auto"/>
        <w:jc w:val="both"/>
        <w:rPr>
          <w:rFonts w:ascii="Arial" w:hAnsi="Arial" w:cs="Arial"/>
          <w:sz w:val="20"/>
          <w:szCs w:val="20"/>
        </w:rPr>
      </w:pPr>
    </w:p>
    <w:p w14:paraId="54A2CD9E" w14:textId="77777777" w:rsidR="00F117E5" w:rsidRDefault="003072FE" w:rsidP="00076256">
      <w:pPr>
        <w:autoSpaceDE w:val="0"/>
        <w:autoSpaceDN w:val="0"/>
        <w:adjustRightInd w:val="0"/>
        <w:spacing w:after="0" w:line="360" w:lineRule="auto"/>
        <w:jc w:val="both"/>
        <w:rPr>
          <w:rFonts w:ascii="Arial" w:hAnsi="Arial" w:cs="Arial"/>
          <w:sz w:val="20"/>
          <w:szCs w:val="20"/>
        </w:rPr>
      </w:pPr>
      <w:r>
        <w:rPr>
          <w:rFonts w:ascii="Arial" w:hAnsi="Arial" w:cs="Arial"/>
          <w:sz w:val="20"/>
          <w:szCs w:val="20"/>
        </w:rPr>
        <w:t>4</w:t>
      </w:r>
      <w:r w:rsidR="00076256" w:rsidRPr="00076256">
        <w:rPr>
          <w:rFonts w:ascii="Arial" w:hAnsi="Arial" w:cs="Arial"/>
          <w:sz w:val="20"/>
          <w:szCs w:val="20"/>
        </w:rPr>
        <w:t xml:space="preserve">. </w:t>
      </w:r>
      <w:r w:rsidR="000E6430" w:rsidRPr="000E6430">
        <w:rPr>
          <w:rFonts w:ascii="Arial" w:hAnsi="Arial" w:cs="Arial"/>
          <w:sz w:val="20"/>
          <w:szCs w:val="20"/>
        </w:rPr>
        <w:t>Usługi</w:t>
      </w:r>
      <w:r w:rsidR="00076256" w:rsidRPr="000E6430">
        <w:rPr>
          <w:rFonts w:ascii="Arial" w:hAnsi="Arial" w:cs="Arial"/>
          <w:sz w:val="20"/>
          <w:szCs w:val="20"/>
        </w:rPr>
        <w:t xml:space="preserve"> </w:t>
      </w:r>
      <w:r w:rsidR="00076256" w:rsidRPr="00076256">
        <w:rPr>
          <w:rFonts w:ascii="Arial" w:hAnsi="Arial" w:cs="Arial"/>
          <w:sz w:val="20"/>
          <w:szCs w:val="20"/>
        </w:rPr>
        <w:t>wykonywane przez wyznaczony zespół lekarski, mające na celu</w:t>
      </w:r>
      <w:r w:rsidR="000E6430">
        <w:rPr>
          <w:rFonts w:ascii="Arial" w:hAnsi="Arial" w:cs="Arial"/>
          <w:sz w:val="20"/>
          <w:szCs w:val="20"/>
        </w:rPr>
        <w:t xml:space="preserve"> wyselekcjonowanie 450 pacjentów </w:t>
      </w:r>
      <w:r w:rsidR="00F117E5">
        <w:rPr>
          <w:rFonts w:ascii="Arial" w:hAnsi="Arial" w:cs="Arial"/>
          <w:sz w:val="20"/>
          <w:szCs w:val="20"/>
        </w:rPr>
        <w:t>z podejrzeniem sepsy przyjętych na Oddział Ratunkowy spełniających kryteria włączenia do projektu, klasyfikację pacjentów (n = 100) do dalszych etapów badania oraz badania lekarskie.</w:t>
      </w:r>
    </w:p>
    <w:p w14:paraId="04B7100D" w14:textId="77777777" w:rsidR="00F117E5" w:rsidRDefault="00F117E5" w:rsidP="00076256">
      <w:pPr>
        <w:autoSpaceDE w:val="0"/>
        <w:autoSpaceDN w:val="0"/>
        <w:adjustRightInd w:val="0"/>
        <w:spacing w:after="0" w:line="360" w:lineRule="auto"/>
        <w:jc w:val="both"/>
        <w:rPr>
          <w:rFonts w:ascii="Arial" w:hAnsi="Arial" w:cs="Arial"/>
          <w:sz w:val="20"/>
          <w:szCs w:val="20"/>
        </w:rPr>
      </w:pPr>
      <w:r>
        <w:rPr>
          <w:rFonts w:ascii="Arial" w:hAnsi="Arial" w:cs="Arial"/>
          <w:sz w:val="20"/>
          <w:szCs w:val="20"/>
        </w:rPr>
        <w:t xml:space="preserve">  </w:t>
      </w:r>
    </w:p>
    <w:p w14:paraId="7DEF7A8A" w14:textId="77777777" w:rsidR="006B672F" w:rsidRPr="00B57F23" w:rsidRDefault="00F117E5" w:rsidP="00076256">
      <w:pPr>
        <w:autoSpaceDE w:val="0"/>
        <w:autoSpaceDN w:val="0"/>
        <w:adjustRightInd w:val="0"/>
        <w:spacing w:after="0" w:line="360" w:lineRule="auto"/>
        <w:jc w:val="both"/>
        <w:rPr>
          <w:rFonts w:ascii="Arial" w:hAnsi="Arial" w:cs="Arial"/>
          <w:sz w:val="20"/>
          <w:szCs w:val="20"/>
          <w:u w:val="single"/>
        </w:rPr>
      </w:pPr>
      <w:r w:rsidRPr="00B57F23">
        <w:rPr>
          <w:rFonts w:ascii="Arial" w:hAnsi="Arial" w:cs="Arial"/>
          <w:sz w:val="20"/>
          <w:szCs w:val="20"/>
          <w:u w:val="single"/>
        </w:rPr>
        <w:t>Kryteria włączenia i wyłączenia pacjentów.</w:t>
      </w:r>
    </w:p>
    <w:p w14:paraId="673D0CB2" w14:textId="77777777" w:rsidR="00650638" w:rsidRPr="00650638" w:rsidRDefault="006B672F" w:rsidP="00650638">
      <w:pPr>
        <w:autoSpaceDE w:val="0"/>
        <w:autoSpaceDN w:val="0"/>
        <w:adjustRightInd w:val="0"/>
        <w:spacing w:after="0" w:line="360" w:lineRule="auto"/>
        <w:jc w:val="both"/>
        <w:rPr>
          <w:rFonts w:ascii="Arial" w:hAnsi="Arial" w:cs="Arial"/>
          <w:sz w:val="20"/>
          <w:szCs w:val="20"/>
        </w:rPr>
      </w:pPr>
      <w:r>
        <w:rPr>
          <w:rFonts w:ascii="Arial" w:hAnsi="Arial" w:cs="Arial"/>
          <w:sz w:val="20"/>
          <w:szCs w:val="20"/>
        </w:rPr>
        <w:t>Z</w:t>
      </w:r>
      <w:r w:rsidR="00650638" w:rsidRPr="00650638">
        <w:rPr>
          <w:rFonts w:ascii="Arial" w:hAnsi="Arial" w:cs="Arial"/>
          <w:sz w:val="20"/>
          <w:szCs w:val="20"/>
        </w:rPr>
        <w:t xml:space="preserve"> grupy 450 pacjentów z podejrzeniem sepsy obecnych na Oddziale Ratunkowym, do badania zostanie włączonych 100 pacjentów zakażonych bakterią E. coli (n = 100). Dla każdego pacjenta zostaną wykonane posiewy bakteryjne z krwi i moczu. Pacjenci zostaną zaklasyfikowani do dwóch grup: </w:t>
      </w:r>
    </w:p>
    <w:p w14:paraId="2C1CFF94" w14:textId="77777777" w:rsidR="00650638" w:rsidRPr="00650638" w:rsidRDefault="00650638" w:rsidP="00650638">
      <w:pPr>
        <w:autoSpaceDE w:val="0"/>
        <w:autoSpaceDN w:val="0"/>
        <w:adjustRightInd w:val="0"/>
        <w:spacing w:after="0" w:line="360" w:lineRule="auto"/>
        <w:jc w:val="both"/>
        <w:rPr>
          <w:rFonts w:ascii="Arial" w:hAnsi="Arial" w:cs="Arial"/>
          <w:sz w:val="20"/>
          <w:szCs w:val="20"/>
        </w:rPr>
      </w:pPr>
      <w:r w:rsidRPr="00650638">
        <w:rPr>
          <w:rFonts w:ascii="Arial" w:hAnsi="Arial" w:cs="Arial"/>
          <w:sz w:val="20"/>
          <w:szCs w:val="20"/>
        </w:rPr>
        <w:t>a)</w:t>
      </w:r>
      <w:r w:rsidRPr="00650638">
        <w:rPr>
          <w:rFonts w:ascii="Arial" w:hAnsi="Arial" w:cs="Arial"/>
          <w:sz w:val="20"/>
          <w:szCs w:val="20"/>
        </w:rPr>
        <w:tab/>
        <w:t xml:space="preserve">Pacjenci z </w:t>
      </w:r>
      <w:proofErr w:type="spellStart"/>
      <w:r w:rsidRPr="00650638">
        <w:rPr>
          <w:rFonts w:ascii="Arial" w:hAnsi="Arial" w:cs="Arial"/>
          <w:sz w:val="20"/>
          <w:szCs w:val="20"/>
        </w:rPr>
        <w:t>urosepsą</w:t>
      </w:r>
      <w:proofErr w:type="spellEnd"/>
      <w:r w:rsidRPr="00650638">
        <w:rPr>
          <w:rFonts w:ascii="Arial" w:hAnsi="Arial" w:cs="Arial"/>
          <w:sz w:val="20"/>
          <w:szCs w:val="20"/>
        </w:rPr>
        <w:t xml:space="preserve"> wywołaną E. coli (n = 50) </w:t>
      </w:r>
    </w:p>
    <w:p w14:paraId="6F858E5B" w14:textId="77777777" w:rsidR="00650638" w:rsidRPr="00650638" w:rsidRDefault="00650638" w:rsidP="00650638">
      <w:pPr>
        <w:autoSpaceDE w:val="0"/>
        <w:autoSpaceDN w:val="0"/>
        <w:adjustRightInd w:val="0"/>
        <w:spacing w:after="0" w:line="360" w:lineRule="auto"/>
        <w:jc w:val="both"/>
        <w:rPr>
          <w:rFonts w:ascii="Arial" w:hAnsi="Arial" w:cs="Arial"/>
          <w:sz w:val="20"/>
          <w:szCs w:val="20"/>
        </w:rPr>
      </w:pPr>
      <w:r w:rsidRPr="00650638">
        <w:rPr>
          <w:rFonts w:ascii="Arial" w:hAnsi="Arial" w:cs="Arial"/>
          <w:sz w:val="20"/>
          <w:szCs w:val="20"/>
        </w:rPr>
        <w:t>b)</w:t>
      </w:r>
      <w:r w:rsidRPr="00650638">
        <w:rPr>
          <w:rFonts w:ascii="Arial" w:hAnsi="Arial" w:cs="Arial"/>
          <w:sz w:val="20"/>
          <w:szCs w:val="20"/>
        </w:rPr>
        <w:tab/>
        <w:t xml:space="preserve">Pacjenci z zakażeniem układu moczowego jako grupa kontrolna, bakteriemia E. coli bez sepsy (n = 50). </w:t>
      </w:r>
    </w:p>
    <w:p w14:paraId="71B31EBC" w14:textId="77777777" w:rsidR="00650638" w:rsidRDefault="00650638" w:rsidP="00650638">
      <w:pPr>
        <w:autoSpaceDE w:val="0"/>
        <w:autoSpaceDN w:val="0"/>
        <w:adjustRightInd w:val="0"/>
        <w:spacing w:after="0" w:line="360" w:lineRule="auto"/>
        <w:jc w:val="both"/>
        <w:rPr>
          <w:rFonts w:ascii="Arial" w:hAnsi="Arial" w:cs="Arial"/>
          <w:sz w:val="20"/>
          <w:szCs w:val="20"/>
        </w:rPr>
      </w:pPr>
      <w:r w:rsidRPr="00650638">
        <w:rPr>
          <w:rFonts w:ascii="Arial" w:hAnsi="Arial" w:cs="Arial"/>
          <w:sz w:val="20"/>
          <w:szCs w:val="20"/>
        </w:rPr>
        <w:t xml:space="preserve">Wstępna selekcja pacjentów zgłaszających się do oddziału ratunkowego z podejrzeniem posocznicy będzie oparta na specjalnych, ściśle określonych kryteriach wymienionych szczegółowo poniżej: </w:t>
      </w:r>
    </w:p>
    <w:p w14:paraId="7FAEFEDD" w14:textId="77777777" w:rsidR="00F117E5" w:rsidRPr="00650638" w:rsidRDefault="00F117E5" w:rsidP="00650638">
      <w:pPr>
        <w:autoSpaceDE w:val="0"/>
        <w:autoSpaceDN w:val="0"/>
        <w:adjustRightInd w:val="0"/>
        <w:spacing w:after="0" w:line="360" w:lineRule="auto"/>
        <w:jc w:val="both"/>
        <w:rPr>
          <w:rFonts w:ascii="Arial" w:hAnsi="Arial" w:cs="Arial"/>
          <w:sz w:val="20"/>
          <w:szCs w:val="20"/>
        </w:rPr>
      </w:pPr>
    </w:p>
    <w:p w14:paraId="77746C21" w14:textId="77777777" w:rsidR="00650638" w:rsidRPr="00650638" w:rsidRDefault="00650638" w:rsidP="00650638">
      <w:pPr>
        <w:autoSpaceDE w:val="0"/>
        <w:autoSpaceDN w:val="0"/>
        <w:adjustRightInd w:val="0"/>
        <w:spacing w:after="0" w:line="360" w:lineRule="auto"/>
        <w:jc w:val="both"/>
        <w:rPr>
          <w:rFonts w:ascii="Arial" w:hAnsi="Arial" w:cs="Arial"/>
          <w:sz w:val="20"/>
          <w:szCs w:val="20"/>
        </w:rPr>
      </w:pPr>
      <w:r w:rsidRPr="00650638">
        <w:rPr>
          <w:rFonts w:ascii="Arial" w:hAnsi="Arial" w:cs="Arial"/>
          <w:sz w:val="20"/>
          <w:szCs w:val="20"/>
        </w:rPr>
        <w:t xml:space="preserve">Kryteria włączenia: </w:t>
      </w:r>
    </w:p>
    <w:p w14:paraId="486513F7" w14:textId="77777777" w:rsidR="00650638" w:rsidRPr="00650638" w:rsidRDefault="00650638" w:rsidP="00650638">
      <w:pPr>
        <w:autoSpaceDE w:val="0"/>
        <w:autoSpaceDN w:val="0"/>
        <w:adjustRightInd w:val="0"/>
        <w:spacing w:after="0" w:line="360" w:lineRule="auto"/>
        <w:jc w:val="both"/>
        <w:rPr>
          <w:rFonts w:ascii="Arial" w:hAnsi="Arial" w:cs="Arial"/>
          <w:sz w:val="20"/>
          <w:szCs w:val="20"/>
        </w:rPr>
      </w:pPr>
      <w:r w:rsidRPr="00650638">
        <w:rPr>
          <w:rFonts w:ascii="Arial" w:hAnsi="Arial" w:cs="Arial"/>
          <w:sz w:val="20"/>
          <w:szCs w:val="20"/>
        </w:rPr>
        <w:t>1) pacjent zgłaszający się do oddziału ratunkowego z podejrzeniem zakażenia</w:t>
      </w:r>
    </w:p>
    <w:p w14:paraId="68BBCCCF" w14:textId="77777777" w:rsidR="00650638" w:rsidRPr="00650638" w:rsidRDefault="00650638" w:rsidP="00650638">
      <w:pPr>
        <w:autoSpaceDE w:val="0"/>
        <w:autoSpaceDN w:val="0"/>
        <w:adjustRightInd w:val="0"/>
        <w:spacing w:after="0" w:line="360" w:lineRule="auto"/>
        <w:jc w:val="both"/>
        <w:rPr>
          <w:rFonts w:ascii="Arial" w:hAnsi="Arial" w:cs="Arial"/>
          <w:sz w:val="20"/>
          <w:szCs w:val="20"/>
        </w:rPr>
      </w:pPr>
      <w:r w:rsidRPr="00650638">
        <w:rPr>
          <w:rFonts w:ascii="Arial" w:hAnsi="Arial" w:cs="Arial"/>
          <w:sz w:val="20"/>
          <w:szCs w:val="20"/>
        </w:rPr>
        <w:t>2) SIRS ≥2</w:t>
      </w:r>
    </w:p>
    <w:p w14:paraId="07AD187D" w14:textId="77777777" w:rsidR="00650638" w:rsidRPr="00650638" w:rsidRDefault="00650638" w:rsidP="00650638">
      <w:pPr>
        <w:autoSpaceDE w:val="0"/>
        <w:autoSpaceDN w:val="0"/>
        <w:adjustRightInd w:val="0"/>
        <w:spacing w:after="0" w:line="360" w:lineRule="auto"/>
        <w:jc w:val="both"/>
        <w:rPr>
          <w:rFonts w:ascii="Arial" w:hAnsi="Arial" w:cs="Arial"/>
          <w:sz w:val="20"/>
          <w:szCs w:val="20"/>
        </w:rPr>
      </w:pPr>
      <w:r w:rsidRPr="00650638">
        <w:rPr>
          <w:rFonts w:ascii="Arial" w:hAnsi="Arial" w:cs="Arial"/>
          <w:sz w:val="20"/>
          <w:szCs w:val="20"/>
        </w:rPr>
        <w:t>a) temperatura ciała &lt;36</w:t>
      </w:r>
      <w:r w:rsidR="00F117E5" w:rsidRPr="00F117E5">
        <w:rPr>
          <w:rFonts w:ascii="Arial" w:hAnsi="Arial" w:cs="Arial"/>
          <w:sz w:val="20"/>
          <w:szCs w:val="20"/>
          <w:vertAlign w:val="superscript"/>
        </w:rPr>
        <w:t>O</w:t>
      </w:r>
      <w:r w:rsidRPr="00650638">
        <w:rPr>
          <w:rFonts w:ascii="Arial" w:hAnsi="Arial" w:cs="Arial"/>
          <w:sz w:val="20"/>
          <w:szCs w:val="20"/>
        </w:rPr>
        <w:t xml:space="preserve"> Celsjusza lub&gt; 38</w:t>
      </w:r>
      <w:r w:rsidR="00F117E5" w:rsidRPr="00F117E5">
        <w:rPr>
          <w:rFonts w:ascii="Arial" w:hAnsi="Arial" w:cs="Arial"/>
          <w:sz w:val="20"/>
          <w:szCs w:val="20"/>
          <w:vertAlign w:val="superscript"/>
        </w:rPr>
        <w:t xml:space="preserve"> O</w:t>
      </w:r>
      <w:r w:rsidRPr="00650638">
        <w:rPr>
          <w:rFonts w:ascii="Arial" w:hAnsi="Arial" w:cs="Arial"/>
          <w:sz w:val="20"/>
          <w:szCs w:val="20"/>
        </w:rPr>
        <w:t xml:space="preserve"> Celsjusza</w:t>
      </w:r>
    </w:p>
    <w:p w14:paraId="16912D7C" w14:textId="77777777" w:rsidR="00650638" w:rsidRPr="00650638" w:rsidRDefault="00650638" w:rsidP="00650638">
      <w:pPr>
        <w:autoSpaceDE w:val="0"/>
        <w:autoSpaceDN w:val="0"/>
        <w:adjustRightInd w:val="0"/>
        <w:spacing w:after="0" w:line="360" w:lineRule="auto"/>
        <w:jc w:val="both"/>
        <w:rPr>
          <w:rFonts w:ascii="Arial" w:hAnsi="Arial" w:cs="Arial"/>
          <w:sz w:val="20"/>
          <w:szCs w:val="20"/>
        </w:rPr>
      </w:pPr>
      <w:r w:rsidRPr="00650638">
        <w:rPr>
          <w:rFonts w:ascii="Arial" w:hAnsi="Arial" w:cs="Arial"/>
          <w:sz w:val="20"/>
          <w:szCs w:val="20"/>
        </w:rPr>
        <w:t>b) Tętno&gt; 90 / min</w:t>
      </w:r>
    </w:p>
    <w:p w14:paraId="5A8A98C1" w14:textId="77777777" w:rsidR="00650638" w:rsidRPr="00650638" w:rsidRDefault="00650638" w:rsidP="00650638">
      <w:pPr>
        <w:autoSpaceDE w:val="0"/>
        <w:autoSpaceDN w:val="0"/>
        <w:adjustRightInd w:val="0"/>
        <w:spacing w:after="0" w:line="360" w:lineRule="auto"/>
        <w:jc w:val="both"/>
        <w:rPr>
          <w:rFonts w:ascii="Arial" w:hAnsi="Arial" w:cs="Arial"/>
          <w:sz w:val="20"/>
          <w:szCs w:val="20"/>
        </w:rPr>
      </w:pPr>
      <w:r w:rsidRPr="00650638">
        <w:rPr>
          <w:rFonts w:ascii="Arial" w:hAnsi="Arial" w:cs="Arial"/>
          <w:sz w:val="20"/>
          <w:szCs w:val="20"/>
        </w:rPr>
        <w:t>c) Częstość oddechów&gt; 20 / min lub PaCO2 &lt;32 mmHg</w:t>
      </w:r>
    </w:p>
    <w:p w14:paraId="1213127C" w14:textId="77777777" w:rsidR="00F117E5" w:rsidRDefault="00650638" w:rsidP="00650638">
      <w:pPr>
        <w:autoSpaceDE w:val="0"/>
        <w:autoSpaceDN w:val="0"/>
        <w:adjustRightInd w:val="0"/>
        <w:spacing w:after="0" w:line="360" w:lineRule="auto"/>
        <w:jc w:val="both"/>
        <w:rPr>
          <w:rFonts w:ascii="Arial" w:hAnsi="Arial" w:cs="Arial"/>
          <w:sz w:val="20"/>
          <w:szCs w:val="20"/>
        </w:rPr>
      </w:pPr>
      <w:r w:rsidRPr="00650638">
        <w:rPr>
          <w:rFonts w:ascii="Arial" w:hAnsi="Arial" w:cs="Arial"/>
          <w:sz w:val="20"/>
          <w:szCs w:val="20"/>
        </w:rPr>
        <w:t>d) WBC &lt;4x109 / L</w:t>
      </w:r>
      <w:r w:rsidR="00F117E5">
        <w:rPr>
          <w:rFonts w:ascii="Arial" w:hAnsi="Arial" w:cs="Arial"/>
          <w:sz w:val="20"/>
          <w:szCs w:val="20"/>
        </w:rPr>
        <w:t xml:space="preserve"> lub </w:t>
      </w:r>
      <w:r w:rsidRPr="00650638">
        <w:rPr>
          <w:rFonts w:ascii="Arial" w:hAnsi="Arial" w:cs="Arial"/>
          <w:sz w:val="20"/>
          <w:szCs w:val="20"/>
        </w:rPr>
        <w:t>&gt; 12x109 / L,&gt; 10% niedojrzałych neutrofili</w:t>
      </w:r>
      <w:r w:rsidR="00F117E5">
        <w:rPr>
          <w:rFonts w:ascii="Arial" w:hAnsi="Arial" w:cs="Arial"/>
          <w:sz w:val="20"/>
          <w:szCs w:val="20"/>
        </w:rPr>
        <w:t>.</w:t>
      </w:r>
    </w:p>
    <w:p w14:paraId="00B8E7E2" w14:textId="46F9D950" w:rsidR="00650638" w:rsidRDefault="00650638" w:rsidP="00650638">
      <w:pPr>
        <w:autoSpaceDE w:val="0"/>
        <w:autoSpaceDN w:val="0"/>
        <w:adjustRightInd w:val="0"/>
        <w:spacing w:after="0" w:line="360" w:lineRule="auto"/>
        <w:jc w:val="both"/>
        <w:rPr>
          <w:rFonts w:ascii="Arial" w:hAnsi="Arial" w:cs="Arial"/>
          <w:sz w:val="20"/>
          <w:szCs w:val="20"/>
        </w:rPr>
      </w:pPr>
      <w:r w:rsidRPr="00650638">
        <w:rPr>
          <w:rFonts w:ascii="Arial" w:hAnsi="Arial" w:cs="Arial"/>
          <w:sz w:val="20"/>
          <w:szCs w:val="20"/>
        </w:rPr>
        <w:t xml:space="preserve"> </w:t>
      </w:r>
    </w:p>
    <w:p w14:paraId="7A12AC33" w14:textId="77777777" w:rsidR="00D5205E" w:rsidRPr="00650638" w:rsidRDefault="00D5205E" w:rsidP="00650638">
      <w:pPr>
        <w:autoSpaceDE w:val="0"/>
        <w:autoSpaceDN w:val="0"/>
        <w:adjustRightInd w:val="0"/>
        <w:spacing w:after="0" w:line="360" w:lineRule="auto"/>
        <w:jc w:val="both"/>
        <w:rPr>
          <w:rFonts w:ascii="Arial" w:hAnsi="Arial" w:cs="Arial"/>
          <w:sz w:val="20"/>
          <w:szCs w:val="20"/>
        </w:rPr>
      </w:pPr>
    </w:p>
    <w:p w14:paraId="50A46B7E" w14:textId="77777777" w:rsidR="00650638" w:rsidRPr="00650638" w:rsidRDefault="00650638" w:rsidP="00650638">
      <w:pPr>
        <w:autoSpaceDE w:val="0"/>
        <w:autoSpaceDN w:val="0"/>
        <w:adjustRightInd w:val="0"/>
        <w:spacing w:after="0" w:line="360" w:lineRule="auto"/>
        <w:jc w:val="both"/>
        <w:rPr>
          <w:rFonts w:ascii="Arial" w:hAnsi="Arial" w:cs="Arial"/>
          <w:sz w:val="20"/>
          <w:szCs w:val="20"/>
        </w:rPr>
      </w:pPr>
      <w:r w:rsidRPr="00650638">
        <w:rPr>
          <w:rFonts w:ascii="Arial" w:hAnsi="Arial" w:cs="Arial"/>
          <w:sz w:val="20"/>
          <w:szCs w:val="20"/>
        </w:rPr>
        <w:lastRenderedPageBreak/>
        <w:t xml:space="preserve">Kryteria wykluczenia: </w:t>
      </w:r>
    </w:p>
    <w:p w14:paraId="4EBCA8ED" w14:textId="77777777" w:rsidR="00650638" w:rsidRPr="00650638" w:rsidRDefault="00650638" w:rsidP="00650638">
      <w:pPr>
        <w:autoSpaceDE w:val="0"/>
        <w:autoSpaceDN w:val="0"/>
        <w:adjustRightInd w:val="0"/>
        <w:spacing w:after="0" w:line="360" w:lineRule="auto"/>
        <w:jc w:val="both"/>
        <w:rPr>
          <w:rFonts w:ascii="Arial" w:hAnsi="Arial" w:cs="Arial"/>
          <w:sz w:val="20"/>
          <w:szCs w:val="20"/>
        </w:rPr>
      </w:pPr>
      <w:r w:rsidRPr="00650638">
        <w:rPr>
          <w:rFonts w:ascii="Arial" w:hAnsi="Arial" w:cs="Arial"/>
          <w:sz w:val="20"/>
          <w:szCs w:val="20"/>
        </w:rPr>
        <w:t>1) brak zgody prawnego przedstawiciela pacjenta</w:t>
      </w:r>
      <w:r w:rsidR="00F117E5">
        <w:rPr>
          <w:rFonts w:ascii="Arial" w:hAnsi="Arial" w:cs="Arial"/>
          <w:sz w:val="20"/>
          <w:szCs w:val="20"/>
        </w:rPr>
        <w:t xml:space="preserve">, </w:t>
      </w:r>
    </w:p>
    <w:p w14:paraId="36A95D78" w14:textId="77777777" w:rsidR="00650638" w:rsidRPr="00650638" w:rsidRDefault="00650638" w:rsidP="00650638">
      <w:pPr>
        <w:autoSpaceDE w:val="0"/>
        <w:autoSpaceDN w:val="0"/>
        <w:adjustRightInd w:val="0"/>
        <w:spacing w:after="0" w:line="360" w:lineRule="auto"/>
        <w:jc w:val="both"/>
        <w:rPr>
          <w:rFonts w:ascii="Arial" w:hAnsi="Arial" w:cs="Arial"/>
          <w:sz w:val="20"/>
          <w:szCs w:val="20"/>
        </w:rPr>
      </w:pPr>
      <w:r w:rsidRPr="00650638">
        <w:rPr>
          <w:rFonts w:ascii="Arial" w:hAnsi="Arial" w:cs="Arial"/>
          <w:sz w:val="20"/>
          <w:szCs w:val="20"/>
        </w:rPr>
        <w:t>2) wiek &lt;18 lat</w:t>
      </w:r>
    </w:p>
    <w:p w14:paraId="1A73A87A" w14:textId="77777777" w:rsidR="00650638" w:rsidRPr="00650638" w:rsidRDefault="00650638" w:rsidP="00650638">
      <w:pPr>
        <w:autoSpaceDE w:val="0"/>
        <w:autoSpaceDN w:val="0"/>
        <w:adjustRightInd w:val="0"/>
        <w:spacing w:after="0" w:line="360" w:lineRule="auto"/>
        <w:jc w:val="both"/>
        <w:rPr>
          <w:rFonts w:ascii="Arial" w:hAnsi="Arial" w:cs="Arial"/>
          <w:sz w:val="20"/>
          <w:szCs w:val="20"/>
        </w:rPr>
      </w:pPr>
      <w:r w:rsidRPr="00650638">
        <w:rPr>
          <w:rFonts w:ascii="Arial" w:hAnsi="Arial" w:cs="Arial"/>
          <w:sz w:val="20"/>
          <w:szCs w:val="20"/>
        </w:rPr>
        <w:t>3) ciąża i laktacja</w:t>
      </w:r>
    </w:p>
    <w:p w14:paraId="621308AA" w14:textId="77777777" w:rsidR="00650638" w:rsidRPr="00650638" w:rsidRDefault="00650638" w:rsidP="00650638">
      <w:pPr>
        <w:autoSpaceDE w:val="0"/>
        <w:autoSpaceDN w:val="0"/>
        <w:adjustRightInd w:val="0"/>
        <w:spacing w:after="0" w:line="360" w:lineRule="auto"/>
        <w:jc w:val="both"/>
        <w:rPr>
          <w:rFonts w:ascii="Arial" w:hAnsi="Arial" w:cs="Arial"/>
          <w:sz w:val="20"/>
          <w:szCs w:val="20"/>
        </w:rPr>
      </w:pPr>
      <w:r w:rsidRPr="00650638">
        <w:rPr>
          <w:rFonts w:ascii="Arial" w:hAnsi="Arial" w:cs="Arial"/>
          <w:sz w:val="20"/>
          <w:szCs w:val="20"/>
        </w:rPr>
        <w:t>4) aktywna choroba nowotworowa</w:t>
      </w:r>
    </w:p>
    <w:p w14:paraId="0F405261" w14:textId="77777777" w:rsidR="00650638" w:rsidRPr="00650638" w:rsidRDefault="00650638" w:rsidP="00650638">
      <w:pPr>
        <w:autoSpaceDE w:val="0"/>
        <w:autoSpaceDN w:val="0"/>
        <w:adjustRightInd w:val="0"/>
        <w:spacing w:after="0" w:line="360" w:lineRule="auto"/>
        <w:jc w:val="both"/>
        <w:rPr>
          <w:rFonts w:ascii="Arial" w:hAnsi="Arial" w:cs="Arial"/>
          <w:sz w:val="20"/>
          <w:szCs w:val="20"/>
        </w:rPr>
      </w:pPr>
      <w:r w:rsidRPr="00650638">
        <w:rPr>
          <w:rFonts w:ascii="Arial" w:hAnsi="Arial" w:cs="Arial"/>
          <w:sz w:val="20"/>
          <w:szCs w:val="20"/>
        </w:rPr>
        <w:t>5) zakażenie nabyte w szpitalu</w:t>
      </w:r>
    </w:p>
    <w:p w14:paraId="31A506F1" w14:textId="77777777" w:rsidR="00F117E5" w:rsidRDefault="00650638" w:rsidP="00650638">
      <w:pPr>
        <w:autoSpaceDE w:val="0"/>
        <w:autoSpaceDN w:val="0"/>
        <w:adjustRightInd w:val="0"/>
        <w:spacing w:after="0" w:line="360" w:lineRule="auto"/>
        <w:jc w:val="both"/>
        <w:rPr>
          <w:rFonts w:ascii="Arial" w:hAnsi="Arial" w:cs="Arial"/>
          <w:sz w:val="20"/>
          <w:szCs w:val="20"/>
        </w:rPr>
      </w:pPr>
      <w:r w:rsidRPr="00650638">
        <w:rPr>
          <w:rFonts w:ascii="Arial" w:hAnsi="Arial" w:cs="Arial"/>
          <w:sz w:val="20"/>
          <w:szCs w:val="20"/>
        </w:rPr>
        <w:t>6) leczenie antybiotykami w ciągu ostatnich 2 tygodni</w:t>
      </w:r>
      <w:r w:rsidR="00F117E5">
        <w:rPr>
          <w:rFonts w:ascii="Arial" w:hAnsi="Arial" w:cs="Arial"/>
          <w:sz w:val="20"/>
          <w:szCs w:val="20"/>
        </w:rPr>
        <w:t>.</w:t>
      </w:r>
    </w:p>
    <w:p w14:paraId="23080BC4" w14:textId="77777777" w:rsidR="00650638" w:rsidRPr="00650638" w:rsidRDefault="00650638" w:rsidP="00650638">
      <w:pPr>
        <w:autoSpaceDE w:val="0"/>
        <w:autoSpaceDN w:val="0"/>
        <w:adjustRightInd w:val="0"/>
        <w:spacing w:after="0" w:line="360" w:lineRule="auto"/>
        <w:jc w:val="both"/>
        <w:rPr>
          <w:rFonts w:ascii="Arial" w:hAnsi="Arial" w:cs="Arial"/>
          <w:sz w:val="20"/>
          <w:szCs w:val="20"/>
        </w:rPr>
      </w:pPr>
      <w:r w:rsidRPr="00650638">
        <w:rPr>
          <w:rFonts w:ascii="Arial" w:hAnsi="Arial" w:cs="Arial"/>
          <w:sz w:val="20"/>
          <w:szCs w:val="20"/>
        </w:rPr>
        <w:t xml:space="preserve"> </w:t>
      </w:r>
    </w:p>
    <w:p w14:paraId="06B82B3C" w14:textId="39650E13" w:rsidR="00650638" w:rsidRDefault="00650638" w:rsidP="00650638">
      <w:pPr>
        <w:autoSpaceDE w:val="0"/>
        <w:autoSpaceDN w:val="0"/>
        <w:adjustRightInd w:val="0"/>
        <w:spacing w:after="0" w:line="360" w:lineRule="auto"/>
        <w:jc w:val="both"/>
        <w:rPr>
          <w:rFonts w:ascii="Arial" w:hAnsi="Arial" w:cs="Arial"/>
          <w:sz w:val="20"/>
          <w:szCs w:val="20"/>
        </w:rPr>
      </w:pPr>
      <w:r w:rsidRPr="00650638">
        <w:rPr>
          <w:rFonts w:ascii="Arial" w:hAnsi="Arial" w:cs="Arial"/>
          <w:sz w:val="20"/>
          <w:szCs w:val="20"/>
        </w:rPr>
        <w:t xml:space="preserve">Grupa kontrolna będzie złożona z pacjentów z podejrzeniem zakażenia, spełniających ≥2 kryteria SIRS, z pozytywnym wynikiem E. coli we krwi i brakiem objawów dysfunkcji narządu (bez sepsy). U każdego pacjenta wykonane zostaną badania lekarskie oraz przeprowadzona zostanie procedura TRIAGE (ocena poziomu świadomości, nieinwazyjne ciśnienie krwi, częstość akcji serca, częstość oddechów, saturacja tlenem oszacowana za pomocą </w:t>
      </w:r>
      <w:proofErr w:type="spellStart"/>
      <w:r w:rsidRPr="00650638">
        <w:rPr>
          <w:rFonts w:ascii="Arial" w:hAnsi="Arial" w:cs="Arial"/>
          <w:sz w:val="20"/>
          <w:szCs w:val="20"/>
        </w:rPr>
        <w:t>pulsoksymetrii</w:t>
      </w:r>
      <w:proofErr w:type="spellEnd"/>
      <w:r w:rsidRPr="00650638">
        <w:rPr>
          <w:rFonts w:ascii="Arial" w:hAnsi="Arial" w:cs="Arial"/>
          <w:sz w:val="20"/>
          <w:szCs w:val="20"/>
        </w:rPr>
        <w:t xml:space="preserve">, temperatura ciała). Każdemu pacjentowi pierwotnie włączonemu do planowanego badania zostaną zlecone ogólne badania laboratoryjne (pełna morfologia krwi, sód, potas, kreatynina, azot mocznikowy we krwi, bilirubina, glukoza, AST, ALT, białko C-reaktywne, </w:t>
      </w:r>
      <w:proofErr w:type="spellStart"/>
      <w:r w:rsidRPr="00650638">
        <w:rPr>
          <w:rFonts w:ascii="Arial" w:hAnsi="Arial" w:cs="Arial"/>
          <w:sz w:val="20"/>
          <w:szCs w:val="20"/>
        </w:rPr>
        <w:t>prokalcytonina</w:t>
      </w:r>
      <w:proofErr w:type="spellEnd"/>
      <w:r w:rsidRPr="00650638">
        <w:rPr>
          <w:rFonts w:ascii="Arial" w:hAnsi="Arial" w:cs="Arial"/>
          <w:sz w:val="20"/>
          <w:szCs w:val="20"/>
        </w:rPr>
        <w:t xml:space="preserve">, czas </w:t>
      </w:r>
      <w:proofErr w:type="spellStart"/>
      <w:r w:rsidRPr="00650638">
        <w:rPr>
          <w:rFonts w:ascii="Arial" w:hAnsi="Arial" w:cs="Arial"/>
          <w:sz w:val="20"/>
          <w:szCs w:val="20"/>
        </w:rPr>
        <w:t>protrombinowy</w:t>
      </w:r>
      <w:proofErr w:type="spellEnd"/>
      <w:r w:rsidRPr="00650638">
        <w:rPr>
          <w:rFonts w:ascii="Arial" w:hAnsi="Arial" w:cs="Arial"/>
          <w:sz w:val="20"/>
          <w:szCs w:val="20"/>
        </w:rPr>
        <w:t xml:space="preserve">, INR, czas częściowej tromboplastyny po aktywacji, fibrynogen, D-dimer). Posiewy bakteryjne (bakterie tlenowe i beztlenowe będą uzyskiwane w sterylnych warunkach, według wytycznych postępowania w przypadku diagnostyki sepsy. Krew do posiewów pobrana zostanie z dwóch różnych naczyń krwionośnych (dwie próbki tlenowe, dwie próbki beztlenowe, każda zawierająca 10 ml krwi). Wyniki badań mikrobiologicznych dostarczają informacji o patogenie, który jest odpowiedzialny za rozwój zakażenia. </w:t>
      </w:r>
    </w:p>
    <w:p w14:paraId="74D9B7F4" w14:textId="77777777" w:rsidR="00D5205E" w:rsidRDefault="00D5205E" w:rsidP="00650638">
      <w:pPr>
        <w:autoSpaceDE w:val="0"/>
        <w:autoSpaceDN w:val="0"/>
        <w:adjustRightInd w:val="0"/>
        <w:spacing w:after="0" w:line="360" w:lineRule="auto"/>
        <w:jc w:val="both"/>
        <w:rPr>
          <w:rFonts w:ascii="Arial" w:hAnsi="Arial" w:cs="Arial"/>
          <w:sz w:val="20"/>
          <w:szCs w:val="20"/>
        </w:rPr>
      </w:pPr>
    </w:p>
    <w:p w14:paraId="625F45C8" w14:textId="5F730FAA" w:rsidR="00DF45B6" w:rsidRDefault="003072FE" w:rsidP="00DF45B6">
      <w:pPr>
        <w:autoSpaceDE w:val="0"/>
        <w:autoSpaceDN w:val="0"/>
        <w:adjustRightInd w:val="0"/>
        <w:spacing w:after="0" w:line="360" w:lineRule="auto"/>
        <w:jc w:val="both"/>
        <w:rPr>
          <w:rFonts w:ascii="Arial" w:hAnsi="Arial" w:cs="Arial"/>
          <w:sz w:val="20"/>
        </w:rPr>
      </w:pPr>
      <w:r>
        <w:rPr>
          <w:rFonts w:ascii="Arial" w:hAnsi="Arial" w:cs="Arial"/>
          <w:sz w:val="20"/>
          <w:szCs w:val="20"/>
        </w:rPr>
        <w:t>5</w:t>
      </w:r>
      <w:r w:rsidR="00B57F23">
        <w:rPr>
          <w:rFonts w:ascii="Arial" w:hAnsi="Arial" w:cs="Arial"/>
          <w:sz w:val="20"/>
          <w:szCs w:val="20"/>
        </w:rPr>
        <w:t xml:space="preserve">. </w:t>
      </w:r>
      <w:r w:rsidR="009D3402" w:rsidRPr="00DF45B6">
        <w:rPr>
          <w:rFonts w:ascii="Arial" w:hAnsi="Arial" w:cs="Arial"/>
          <w:sz w:val="20"/>
        </w:rPr>
        <w:t>Pobieranie, przechowywanie, transport</w:t>
      </w:r>
      <w:r w:rsidR="00E275B5" w:rsidRPr="00DF45B6">
        <w:rPr>
          <w:rFonts w:ascii="Arial" w:hAnsi="Arial" w:cs="Arial"/>
          <w:sz w:val="20"/>
        </w:rPr>
        <w:t xml:space="preserve"> </w:t>
      </w:r>
      <w:r w:rsidR="009D3402" w:rsidRPr="00DF45B6">
        <w:rPr>
          <w:rFonts w:ascii="Arial" w:hAnsi="Arial" w:cs="Arial"/>
          <w:sz w:val="20"/>
        </w:rPr>
        <w:t>materiału biologicznego będzie przeprowadzone zgodnie z procedurą dostarczoną przez Zamawiającego.</w:t>
      </w:r>
    </w:p>
    <w:p w14:paraId="5C2CC8B2" w14:textId="77777777" w:rsidR="00D5205E" w:rsidRPr="00DF45B6" w:rsidRDefault="00D5205E" w:rsidP="00DF45B6">
      <w:pPr>
        <w:autoSpaceDE w:val="0"/>
        <w:autoSpaceDN w:val="0"/>
        <w:adjustRightInd w:val="0"/>
        <w:spacing w:after="0" w:line="360" w:lineRule="auto"/>
        <w:jc w:val="both"/>
        <w:rPr>
          <w:rFonts w:ascii="Arial" w:hAnsi="Arial" w:cs="Arial"/>
          <w:sz w:val="20"/>
        </w:rPr>
      </w:pPr>
    </w:p>
    <w:p w14:paraId="7C04F134" w14:textId="3D1C29A2" w:rsidR="004C254E" w:rsidRDefault="003072FE" w:rsidP="004C254E">
      <w:pPr>
        <w:autoSpaceDE w:val="0"/>
        <w:autoSpaceDN w:val="0"/>
        <w:adjustRightInd w:val="0"/>
        <w:spacing w:after="0" w:line="360" w:lineRule="auto"/>
        <w:jc w:val="both"/>
        <w:rPr>
          <w:rFonts w:ascii="Arial" w:hAnsi="Arial" w:cs="Arial"/>
          <w:sz w:val="20"/>
        </w:rPr>
      </w:pPr>
      <w:r>
        <w:rPr>
          <w:rFonts w:ascii="Arial" w:hAnsi="Arial" w:cs="Arial"/>
          <w:sz w:val="20"/>
        </w:rPr>
        <w:t>6</w:t>
      </w:r>
      <w:r w:rsidR="00DF45B6" w:rsidRPr="00DF45B6">
        <w:rPr>
          <w:rFonts w:ascii="Arial" w:hAnsi="Arial" w:cs="Arial"/>
          <w:sz w:val="20"/>
        </w:rPr>
        <w:t xml:space="preserve">. </w:t>
      </w:r>
      <w:r w:rsidR="009D3402" w:rsidRPr="00DF45B6">
        <w:rPr>
          <w:rFonts w:ascii="Arial" w:hAnsi="Arial" w:cs="Arial"/>
          <w:sz w:val="20"/>
        </w:rPr>
        <w:t>W celu prawidłowej realizacji usługi Wykonawca wskaże osobę odpowiedzialną za koordynację działań w zakresie merytorycznym i administracyjnym po stronie Wykonawcy – Koordynatora</w:t>
      </w:r>
      <w:r w:rsidR="00DF45B6">
        <w:rPr>
          <w:rFonts w:ascii="Arial" w:hAnsi="Arial" w:cs="Arial"/>
          <w:sz w:val="20"/>
        </w:rPr>
        <w:t xml:space="preserve">, </w:t>
      </w:r>
      <w:r w:rsidR="00DF45B6" w:rsidRPr="004C254E">
        <w:rPr>
          <w:rFonts w:ascii="Arial" w:hAnsi="Arial" w:cs="Arial"/>
          <w:sz w:val="20"/>
        </w:rPr>
        <w:t>k</w:t>
      </w:r>
      <w:r w:rsidR="009D3402" w:rsidRPr="004C254E">
        <w:rPr>
          <w:rFonts w:ascii="Arial" w:hAnsi="Arial" w:cs="Arial"/>
          <w:sz w:val="20"/>
        </w:rPr>
        <w:t>andydatura musi być zaakceptowana przez Zamawiającego.</w:t>
      </w:r>
    </w:p>
    <w:p w14:paraId="7C7604F0" w14:textId="77777777" w:rsidR="00D5205E" w:rsidRDefault="00D5205E" w:rsidP="004C254E">
      <w:pPr>
        <w:autoSpaceDE w:val="0"/>
        <w:autoSpaceDN w:val="0"/>
        <w:adjustRightInd w:val="0"/>
        <w:spacing w:after="0" w:line="360" w:lineRule="auto"/>
        <w:jc w:val="both"/>
        <w:rPr>
          <w:rFonts w:ascii="Arial" w:hAnsi="Arial" w:cs="Arial"/>
          <w:sz w:val="20"/>
        </w:rPr>
      </w:pPr>
    </w:p>
    <w:p w14:paraId="64A65924" w14:textId="77777777" w:rsidR="009D3402" w:rsidRPr="004C254E" w:rsidRDefault="003072FE" w:rsidP="004C254E">
      <w:pPr>
        <w:autoSpaceDE w:val="0"/>
        <w:autoSpaceDN w:val="0"/>
        <w:adjustRightInd w:val="0"/>
        <w:spacing w:after="0" w:line="360" w:lineRule="auto"/>
        <w:jc w:val="both"/>
        <w:rPr>
          <w:rFonts w:ascii="Arial" w:hAnsi="Arial" w:cs="Arial"/>
          <w:sz w:val="20"/>
        </w:rPr>
      </w:pPr>
      <w:r>
        <w:rPr>
          <w:rFonts w:ascii="Arial" w:hAnsi="Arial" w:cs="Arial"/>
          <w:sz w:val="20"/>
        </w:rPr>
        <w:t>7</w:t>
      </w:r>
      <w:r w:rsidR="004C254E">
        <w:rPr>
          <w:rFonts w:ascii="Arial" w:hAnsi="Arial" w:cs="Arial"/>
          <w:sz w:val="20"/>
        </w:rPr>
        <w:t xml:space="preserve">. </w:t>
      </w:r>
      <w:r w:rsidR="009D3402" w:rsidRPr="004C254E">
        <w:rPr>
          <w:rFonts w:ascii="Arial" w:hAnsi="Arial" w:cs="Arial"/>
          <w:sz w:val="20"/>
          <w:szCs w:val="20"/>
        </w:rPr>
        <w:t xml:space="preserve">Koszty lokalu, sprzętu i materiałów niezbędnych do przeprowadzenia wywiadów oraz pobrań krwi ponosi Wykonawca. </w:t>
      </w:r>
    </w:p>
    <w:p w14:paraId="5CB6A0A7" w14:textId="77777777" w:rsidR="00C217FE" w:rsidRDefault="00F62C7D" w:rsidP="000578FC">
      <w:pPr>
        <w:autoSpaceDE w:val="0"/>
        <w:autoSpaceDN w:val="0"/>
        <w:adjustRightInd w:val="0"/>
        <w:spacing w:before="240" w:after="0" w:line="360" w:lineRule="auto"/>
        <w:jc w:val="both"/>
        <w:rPr>
          <w:rFonts w:ascii="Arial" w:hAnsi="Arial" w:cs="Arial"/>
          <w:b/>
          <w:sz w:val="20"/>
          <w:szCs w:val="20"/>
          <w:u w:val="single"/>
        </w:rPr>
      </w:pPr>
      <w:r>
        <w:rPr>
          <w:rFonts w:ascii="Arial" w:hAnsi="Arial" w:cs="Arial"/>
          <w:b/>
          <w:sz w:val="20"/>
          <w:szCs w:val="20"/>
          <w:u w:val="single"/>
        </w:rPr>
        <w:t xml:space="preserve">B. </w:t>
      </w:r>
      <w:r w:rsidR="00C217FE" w:rsidRPr="00F62C7D">
        <w:rPr>
          <w:rFonts w:ascii="Arial" w:hAnsi="Arial" w:cs="Arial"/>
          <w:b/>
          <w:sz w:val="20"/>
          <w:szCs w:val="20"/>
          <w:u w:val="single"/>
        </w:rPr>
        <w:t>Zakres zadań koordynatora</w:t>
      </w:r>
    </w:p>
    <w:p w14:paraId="653E1A0E" w14:textId="4E868466" w:rsidR="0055619D" w:rsidRDefault="0055619D" w:rsidP="0055619D">
      <w:pPr>
        <w:autoSpaceDE w:val="0"/>
        <w:autoSpaceDN w:val="0"/>
        <w:adjustRightInd w:val="0"/>
        <w:spacing w:after="0" w:line="360" w:lineRule="auto"/>
        <w:jc w:val="both"/>
        <w:rPr>
          <w:rFonts w:ascii="Arial" w:hAnsi="Arial" w:cs="Arial"/>
          <w:sz w:val="20"/>
          <w:szCs w:val="20"/>
        </w:rPr>
      </w:pPr>
      <w:r w:rsidRPr="00BE361F">
        <w:rPr>
          <w:rFonts w:ascii="Arial" w:hAnsi="Arial" w:cs="Arial"/>
          <w:sz w:val="20"/>
          <w:szCs w:val="20"/>
        </w:rPr>
        <w:t xml:space="preserve">1.  Koordynowanie przebiegu </w:t>
      </w:r>
      <w:r w:rsidR="00C511B8" w:rsidRPr="00BE361F">
        <w:rPr>
          <w:rFonts w:ascii="Arial" w:hAnsi="Arial" w:cs="Arial"/>
          <w:sz w:val="20"/>
          <w:szCs w:val="20"/>
        </w:rPr>
        <w:t>pobierania, przechowywania</w:t>
      </w:r>
      <w:r w:rsidRPr="00BE361F">
        <w:rPr>
          <w:rFonts w:ascii="Arial" w:hAnsi="Arial" w:cs="Arial"/>
          <w:sz w:val="20"/>
          <w:szCs w:val="20"/>
        </w:rPr>
        <w:t xml:space="preserve"> próbek materiału biologicznego zgodnie z dokumentacją i wytycznymi zatwierdzonymi przez Komisję Bioetyczną.</w:t>
      </w:r>
      <w:r w:rsidR="006D0315" w:rsidRPr="00BE361F">
        <w:rPr>
          <w:rFonts w:ascii="Arial" w:hAnsi="Arial" w:cs="Arial"/>
          <w:sz w:val="20"/>
          <w:szCs w:val="20"/>
        </w:rPr>
        <w:t xml:space="preserve"> Informacje zostaną udostępnione po podpisaniu umowy o dofinansowanie. </w:t>
      </w:r>
    </w:p>
    <w:p w14:paraId="19920A02" w14:textId="09A11DB4" w:rsidR="0023644D" w:rsidRPr="00BE361F" w:rsidRDefault="0023644D" w:rsidP="0055619D">
      <w:pPr>
        <w:autoSpaceDE w:val="0"/>
        <w:autoSpaceDN w:val="0"/>
        <w:adjustRightInd w:val="0"/>
        <w:spacing w:after="0" w:line="360" w:lineRule="auto"/>
        <w:jc w:val="both"/>
        <w:rPr>
          <w:rFonts w:ascii="Arial" w:hAnsi="Arial" w:cs="Arial"/>
          <w:sz w:val="20"/>
          <w:szCs w:val="20"/>
        </w:rPr>
      </w:pPr>
      <w:r>
        <w:rPr>
          <w:rFonts w:ascii="Arial" w:hAnsi="Arial" w:cs="Arial"/>
          <w:sz w:val="20"/>
          <w:szCs w:val="20"/>
        </w:rPr>
        <w:lastRenderedPageBreak/>
        <w:t xml:space="preserve">2. </w:t>
      </w:r>
      <w:r w:rsidRPr="0023644D">
        <w:rPr>
          <w:rFonts w:ascii="Arial" w:hAnsi="Arial" w:cs="Arial"/>
          <w:sz w:val="20"/>
          <w:szCs w:val="20"/>
        </w:rPr>
        <w:t>Informowanie Pacjent</w:t>
      </w:r>
      <w:r>
        <w:rPr>
          <w:rFonts w:ascii="Arial" w:hAnsi="Arial" w:cs="Arial"/>
          <w:sz w:val="20"/>
          <w:szCs w:val="20"/>
        </w:rPr>
        <w:t>ów</w:t>
      </w:r>
      <w:r w:rsidRPr="0023644D">
        <w:rPr>
          <w:rFonts w:ascii="Arial" w:hAnsi="Arial" w:cs="Arial"/>
          <w:sz w:val="20"/>
          <w:szCs w:val="20"/>
        </w:rPr>
        <w:t xml:space="preserve"> o badaniu - przekazywanie świadomych zgód do podpisu przez Pacjentów.</w:t>
      </w:r>
    </w:p>
    <w:p w14:paraId="1A7A80CD" w14:textId="01FF8C34" w:rsidR="0055619D" w:rsidRPr="00BE361F" w:rsidRDefault="0023644D" w:rsidP="0055619D">
      <w:pPr>
        <w:autoSpaceDE w:val="0"/>
        <w:autoSpaceDN w:val="0"/>
        <w:adjustRightInd w:val="0"/>
        <w:spacing w:after="0" w:line="360" w:lineRule="auto"/>
        <w:jc w:val="both"/>
        <w:rPr>
          <w:rFonts w:ascii="Arial" w:hAnsi="Arial" w:cs="Arial"/>
          <w:sz w:val="20"/>
          <w:szCs w:val="20"/>
        </w:rPr>
      </w:pPr>
      <w:r>
        <w:rPr>
          <w:rFonts w:ascii="Arial" w:hAnsi="Arial" w:cs="Arial"/>
          <w:sz w:val="20"/>
          <w:szCs w:val="20"/>
        </w:rPr>
        <w:t>3</w:t>
      </w:r>
      <w:r w:rsidR="0055619D" w:rsidRPr="00BE361F">
        <w:rPr>
          <w:rFonts w:ascii="Arial" w:hAnsi="Arial" w:cs="Arial"/>
          <w:sz w:val="20"/>
          <w:szCs w:val="20"/>
        </w:rPr>
        <w:t xml:space="preserve">.  Monitorowanie i raportowanie o ilości pozyskiwanych próbek </w:t>
      </w:r>
      <w:r w:rsidR="00B63643" w:rsidRPr="00BE361F">
        <w:rPr>
          <w:rFonts w:ascii="Arial" w:hAnsi="Arial" w:cs="Arial"/>
          <w:sz w:val="20"/>
          <w:szCs w:val="20"/>
        </w:rPr>
        <w:t>miesięcznie</w:t>
      </w:r>
      <w:r w:rsidR="0055619D" w:rsidRPr="00BE361F">
        <w:rPr>
          <w:rFonts w:ascii="Arial" w:hAnsi="Arial" w:cs="Arial"/>
          <w:sz w:val="20"/>
          <w:szCs w:val="20"/>
        </w:rPr>
        <w:t>.</w:t>
      </w:r>
    </w:p>
    <w:p w14:paraId="2895A349" w14:textId="77777777" w:rsidR="00785187" w:rsidRPr="00F23CE0" w:rsidRDefault="002117E8" w:rsidP="0056014D">
      <w:pPr>
        <w:autoSpaceDE w:val="0"/>
        <w:autoSpaceDN w:val="0"/>
        <w:adjustRightInd w:val="0"/>
        <w:spacing w:before="240" w:after="0" w:line="360" w:lineRule="auto"/>
        <w:jc w:val="both"/>
        <w:rPr>
          <w:rFonts w:ascii="Arial" w:hAnsi="Arial" w:cs="Arial"/>
          <w:b/>
          <w:sz w:val="20"/>
          <w:szCs w:val="20"/>
          <w:u w:val="single"/>
        </w:rPr>
      </w:pPr>
      <w:r w:rsidRPr="002117E8">
        <w:rPr>
          <w:rFonts w:ascii="Arial" w:hAnsi="Arial" w:cs="Arial"/>
          <w:b/>
          <w:sz w:val="20"/>
          <w:szCs w:val="20"/>
          <w:u w:val="single"/>
        </w:rPr>
        <w:t xml:space="preserve">C. </w:t>
      </w:r>
      <w:r>
        <w:rPr>
          <w:rFonts w:ascii="Arial" w:hAnsi="Arial" w:cs="Arial"/>
          <w:b/>
          <w:sz w:val="20"/>
          <w:szCs w:val="20"/>
          <w:u w:val="single"/>
        </w:rPr>
        <w:t>Termin wykonania zamówienia.</w:t>
      </w:r>
    </w:p>
    <w:p w14:paraId="0FA5E7A9" w14:textId="77777777" w:rsidR="00785187" w:rsidRPr="00B63643" w:rsidRDefault="00785187" w:rsidP="000578FC">
      <w:pPr>
        <w:autoSpaceDE w:val="0"/>
        <w:autoSpaceDN w:val="0"/>
        <w:adjustRightInd w:val="0"/>
        <w:spacing w:before="240" w:after="0" w:line="360" w:lineRule="auto"/>
        <w:jc w:val="both"/>
        <w:rPr>
          <w:rFonts w:ascii="Arial" w:hAnsi="Arial" w:cs="Arial"/>
          <w:sz w:val="20"/>
          <w:szCs w:val="20"/>
        </w:rPr>
      </w:pPr>
      <w:r w:rsidRPr="00B63643">
        <w:rPr>
          <w:rFonts w:ascii="Arial" w:hAnsi="Arial" w:cs="Arial"/>
          <w:sz w:val="20"/>
          <w:szCs w:val="20"/>
        </w:rPr>
        <w:t xml:space="preserve">Wymagany termin wykonania przedmiotu zamówienia: </w:t>
      </w:r>
      <w:r w:rsidR="00B63643" w:rsidRPr="00B63643">
        <w:rPr>
          <w:rFonts w:ascii="Arial" w:hAnsi="Arial" w:cs="Arial"/>
          <w:sz w:val="20"/>
          <w:szCs w:val="20"/>
        </w:rPr>
        <w:t>do 31 marca 2023 roku.</w:t>
      </w:r>
    </w:p>
    <w:p w14:paraId="6AB50473" w14:textId="77777777" w:rsidR="002076F6" w:rsidRPr="00F23CE0" w:rsidRDefault="002076F6" w:rsidP="002076F6">
      <w:pPr>
        <w:autoSpaceDE w:val="0"/>
        <w:autoSpaceDN w:val="0"/>
        <w:adjustRightInd w:val="0"/>
        <w:spacing w:before="240" w:after="0" w:line="360" w:lineRule="auto"/>
        <w:jc w:val="both"/>
        <w:rPr>
          <w:rFonts w:ascii="Arial" w:hAnsi="Arial" w:cs="Arial"/>
          <w:b/>
          <w:sz w:val="20"/>
          <w:szCs w:val="20"/>
          <w:u w:val="single"/>
        </w:rPr>
      </w:pPr>
      <w:r>
        <w:rPr>
          <w:rFonts w:ascii="Arial" w:hAnsi="Arial" w:cs="Arial"/>
          <w:b/>
          <w:sz w:val="20"/>
          <w:szCs w:val="20"/>
          <w:u w:val="single"/>
        </w:rPr>
        <w:t>D</w:t>
      </w:r>
      <w:r w:rsidRPr="002117E8">
        <w:rPr>
          <w:rFonts w:ascii="Arial" w:hAnsi="Arial" w:cs="Arial"/>
          <w:b/>
          <w:sz w:val="20"/>
          <w:szCs w:val="20"/>
          <w:u w:val="single"/>
        </w:rPr>
        <w:t xml:space="preserve">. </w:t>
      </w:r>
      <w:r>
        <w:rPr>
          <w:rFonts w:ascii="Arial" w:hAnsi="Arial" w:cs="Arial"/>
          <w:b/>
          <w:sz w:val="20"/>
          <w:szCs w:val="20"/>
          <w:u w:val="single"/>
        </w:rPr>
        <w:t>Miejsce wykonania usługi.</w:t>
      </w:r>
    </w:p>
    <w:p w14:paraId="3D78A99C" w14:textId="77777777" w:rsidR="002076F6" w:rsidRPr="00B63643" w:rsidRDefault="002076F6" w:rsidP="000578FC">
      <w:pPr>
        <w:autoSpaceDE w:val="0"/>
        <w:autoSpaceDN w:val="0"/>
        <w:adjustRightInd w:val="0"/>
        <w:spacing w:before="240" w:after="0" w:line="360" w:lineRule="auto"/>
        <w:jc w:val="both"/>
        <w:rPr>
          <w:rFonts w:ascii="Arial" w:hAnsi="Arial" w:cs="Arial"/>
          <w:sz w:val="20"/>
          <w:szCs w:val="20"/>
        </w:rPr>
      </w:pPr>
      <w:r w:rsidRPr="00B63643">
        <w:rPr>
          <w:rFonts w:ascii="Arial" w:hAnsi="Arial" w:cs="Arial"/>
          <w:sz w:val="20"/>
          <w:szCs w:val="20"/>
        </w:rPr>
        <w:t xml:space="preserve">Oddział Ratunkowy w pełni dyspozycyjny (24h/dobę). </w:t>
      </w:r>
    </w:p>
    <w:p w14:paraId="590FACD9" w14:textId="77777777" w:rsidR="002117E8" w:rsidRDefault="002076F6" w:rsidP="002117E8">
      <w:pPr>
        <w:autoSpaceDE w:val="0"/>
        <w:autoSpaceDN w:val="0"/>
        <w:adjustRightInd w:val="0"/>
        <w:spacing w:before="240" w:after="0" w:line="360" w:lineRule="auto"/>
        <w:jc w:val="both"/>
        <w:rPr>
          <w:rFonts w:ascii="Arial" w:hAnsi="Arial" w:cs="Arial"/>
          <w:b/>
          <w:sz w:val="20"/>
          <w:szCs w:val="20"/>
          <w:u w:val="single"/>
        </w:rPr>
      </w:pPr>
      <w:r>
        <w:rPr>
          <w:rFonts w:ascii="Arial" w:hAnsi="Arial" w:cs="Arial"/>
          <w:b/>
          <w:sz w:val="20"/>
          <w:szCs w:val="20"/>
          <w:u w:val="single"/>
        </w:rPr>
        <w:t>E</w:t>
      </w:r>
      <w:r w:rsidR="002117E8">
        <w:rPr>
          <w:rFonts w:ascii="Arial" w:hAnsi="Arial" w:cs="Arial"/>
          <w:b/>
          <w:sz w:val="20"/>
          <w:szCs w:val="20"/>
          <w:u w:val="single"/>
        </w:rPr>
        <w:t xml:space="preserve">. </w:t>
      </w:r>
      <w:r w:rsidR="002117E8" w:rsidRPr="002117E8">
        <w:rPr>
          <w:rFonts w:ascii="Arial" w:hAnsi="Arial" w:cs="Arial"/>
          <w:b/>
          <w:sz w:val="20"/>
          <w:szCs w:val="20"/>
          <w:u w:val="single"/>
        </w:rPr>
        <w:t xml:space="preserve">Warunki płatności: </w:t>
      </w:r>
      <w:bookmarkStart w:id="1" w:name="bookmark9"/>
    </w:p>
    <w:p w14:paraId="4966DF3E" w14:textId="77777777" w:rsidR="002117E8" w:rsidRDefault="002117E8" w:rsidP="002117E8">
      <w:pPr>
        <w:autoSpaceDE w:val="0"/>
        <w:autoSpaceDN w:val="0"/>
        <w:adjustRightInd w:val="0"/>
        <w:spacing w:after="0" w:line="360" w:lineRule="auto"/>
        <w:jc w:val="both"/>
        <w:rPr>
          <w:rFonts w:ascii="Arial" w:hAnsi="Arial" w:cs="Arial"/>
          <w:color w:val="00000A"/>
          <w:sz w:val="20"/>
          <w:szCs w:val="20"/>
        </w:rPr>
      </w:pPr>
      <w:r w:rsidRPr="002117E8">
        <w:rPr>
          <w:rFonts w:ascii="Arial" w:hAnsi="Arial" w:cs="Arial"/>
          <w:sz w:val="20"/>
          <w:szCs w:val="20"/>
        </w:rPr>
        <w:t>1.</w:t>
      </w:r>
      <w:r w:rsidRPr="002117E8">
        <w:rPr>
          <w:rFonts w:ascii="Arial" w:hAnsi="Arial" w:cs="Arial"/>
          <w:b/>
          <w:sz w:val="20"/>
          <w:szCs w:val="20"/>
        </w:rPr>
        <w:t xml:space="preserve"> </w:t>
      </w:r>
      <w:r w:rsidRPr="002117E8">
        <w:rPr>
          <w:rFonts w:ascii="Arial" w:hAnsi="Arial" w:cs="Arial"/>
          <w:color w:val="00000A"/>
          <w:sz w:val="20"/>
          <w:szCs w:val="20"/>
        </w:rPr>
        <w:t xml:space="preserve">Za wykonanie przedmiotu umowy Zamawiający zobowiązuje się zapłacić Wykonawcy </w:t>
      </w:r>
      <w:r w:rsidR="00B75387">
        <w:rPr>
          <w:rFonts w:ascii="Arial" w:hAnsi="Arial" w:cs="Arial"/>
          <w:color w:val="00000A"/>
          <w:sz w:val="20"/>
          <w:szCs w:val="20"/>
        </w:rPr>
        <w:t xml:space="preserve">wynagrodzenie, obejmujące </w:t>
      </w:r>
      <w:r w:rsidRPr="002117E8">
        <w:rPr>
          <w:rFonts w:ascii="Arial" w:hAnsi="Arial" w:cs="Arial"/>
          <w:color w:val="00000A"/>
          <w:sz w:val="20"/>
          <w:szCs w:val="20"/>
        </w:rPr>
        <w:t xml:space="preserve">zwrot kosztów pobrania, przechowania i koordynacji procesu pobierania próbek materiału biologicznego oraz zgód pacjentów wraz z wymaganą </w:t>
      </w:r>
      <w:r w:rsidRPr="005426B3">
        <w:rPr>
          <w:rFonts w:ascii="Arial" w:hAnsi="Arial" w:cs="Arial"/>
          <w:color w:val="00000A"/>
          <w:sz w:val="20"/>
          <w:szCs w:val="20"/>
        </w:rPr>
        <w:t>dokumentacją</w:t>
      </w:r>
      <w:r w:rsidRPr="002117E8">
        <w:rPr>
          <w:rFonts w:ascii="Arial" w:hAnsi="Arial" w:cs="Arial"/>
          <w:color w:val="00000A"/>
          <w:sz w:val="20"/>
          <w:szCs w:val="20"/>
        </w:rPr>
        <w:t xml:space="preserve">. </w:t>
      </w:r>
      <w:r w:rsidR="00765485">
        <w:rPr>
          <w:rFonts w:ascii="Arial" w:hAnsi="Arial" w:cs="Arial"/>
          <w:color w:val="00000A"/>
          <w:sz w:val="20"/>
          <w:szCs w:val="20"/>
        </w:rPr>
        <w:t>W</w:t>
      </w:r>
      <w:r w:rsidR="00B75387">
        <w:rPr>
          <w:rFonts w:ascii="Arial" w:hAnsi="Arial" w:cs="Arial"/>
          <w:color w:val="00000A"/>
          <w:sz w:val="20"/>
          <w:szCs w:val="20"/>
        </w:rPr>
        <w:t xml:space="preserve">ynagrodzenie będzie </w:t>
      </w:r>
      <w:r w:rsidR="00765485">
        <w:rPr>
          <w:rFonts w:ascii="Arial" w:hAnsi="Arial" w:cs="Arial"/>
          <w:color w:val="00000A"/>
          <w:sz w:val="20"/>
          <w:szCs w:val="20"/>
        </w:rPr>
        <w:t xml:space="preserve">płatne co miesiąc i </w:t>
      </w:r>
      <w:r w:rsidR="00B75387">
        <w:rPr>
          <w:rFonts w:ascii="Arial" w:hAnsi="Arial" w:cs="Arial"/>
          <w:color w:val="00000A"/>
          <w:sz w:val="20"/>
          <w:szCs w:val="20"/>
        </w:rPr>
        <w:t>obliczone jako iloczyn liczby dostarczonych próbek i kwoty za jedną próbkę określonej w ofercie.</w:t>
      </w:r>
    </w:p>
    <w:p w14:paraId="0A8F2245" w14:textId="77777777" w:rsidR="002117E8" w:rsidRPr="002117E8" w:rsidRDefault="002117E8" w:rsidP="002117E8">
      <w:pPr>
        <w:autoSpaceDE w:val="0"/>
        <w:autoSpaceDN w:val="0"/>
        <w:adjustRightInd w:val="0"/>
        <w:spacing w:after="0" w:line="360" w:lineRule="auto"/>
        <w:jc w:val="both"/>
        <w:rPr>
          <w:rFonts w:ascii="Arial" w:hAnsi="Arial" w:cs="Arial"/>
          <w:b/>
          <w:sz w:val="20"/>
          <w:szCs w:val="20"/>
          <w:u w:val="single"/>
        </w:rPr>
      </w:pPr>
      <w:r w:rsidRPr="005426B3">
        <w:rPr>
          <w:rFonts w:ascii="Arial" w:hAnsi="Arial" w:cs="Arial"/>
          <w:color w:val="00000A"/>
          <w:sz w:val="20"/>
          <w:szCs w:val="20"/>
        </w:rPr>
        <w:t>2. W przypadku wysyłki próbek przesyłką kurierską, koszt transportu próbek i wymaganej dokumentacji pokrywa Zamawiający.</w:t>
      </w:r>
    </w:p>
    <w:p w14:paraId="30227541" w14:textId="77777777" w:rsidR="00B40891" w:rsidRPr="00F23CE0" w:rsidRDefault="00B40891" w:rsidP="000578FC">
      <w:pPr>
        <w:pStyle w:val="Akapitzlist"/>
        <w:numPr>
          <w:ilvl w:val="0"/>
          <w:numId w:val="1"/>
        </w:numPr>
        <w:spacing w:before="240" w:after="120" w:line="360" w:lineRule="auto"/>
        <w:ind w:left="284" w:hanging="284"/>
        <w:contextualSpacing w:val="0"/>
        <w:jc w:val="both"/>
        <w:rPr>
          <w:rFonts w:ascii="Arial" w:hAnsi="Arial" w:cs="Arial"/>
          <w:b/>
          <w:sz w:val="20"/>
          <w:szCs w:val="20"/>
        </w:rPr>
      </w:pPr>
      <w:r w:rsidRPr="00F23CE0">
        <w:rPr>
          <w:rFonts w:ascii="Arial" w:hAnsi="Arial" w:cs="Arial"/>
          <w:b/>
          <w:sz w:val="20"/>
          <w:szCs w:val="20"/>
        </w:rPr>
        <w:t xml:space="preserve">Warunki udziału </w:t>
      </w:r>
      <w:r w:rsidRPr="00F23CE0">
        <w:rPr>
          <w:rFonts w:ascii="Arial" w:hAnsi="Arial" w:cs="Arial"/>
          <w:b/>
          <w:bCs/>
          <w:sz w:val="20"/>
          <w:szCs w:val="20"/>
        </w:rPr>
        <w:t>Wykonawcy</w:t>
      </w:r>
      <w:r w:rsidRPr="00F23CE0">
        <w:rPr>
          <w:rFonts w:ascii="Arial" w:hAnsi="Arial" w:cs="Arial"/>
          <w:b/>
          <w:sz w:val="20"/>
          <w:szCs w:val="20"/>
        </w:rPr>
        <w:t xml:space="preserve"> w zapytaniu ofertowym</w:t>
      </w:r>
      <w:bookmarkEnd w:id="1"/>
    </w:p>
    <w:p w14:paraId="34F8FD54" w14:textId="77777777" w:rsidR="006B672F" w:rsidRDefault="00A765AF" w:rsidP="00F9552C">
      <w:pPr>
        <w:spacing w:after="0" w:line="360" w:lineRule="auto"/>
        <w:rPr>
          <w:rFonts w:ascii="Arial" w:hAnsi="Arial" w:cs="Arial"/>
          <w:sz w:val="20"/>
          <w:szCs w:val="20"/>
        </w:rPr>
      </w:pPr>
      <w:r w:rsidRPr="00F23CE0">
        <w:rPr>
          <w:rFonts w:ascii="Arial" w:hAnsi="Arial" w:cs="Arial"/>
          <w:sz w:val="20"/>
          <w:szCs w:val="20"/>
        </w:rPr>
        <w:t>O udzielenie zamówienia mogą ubiegać się Wykonawcy spełniający warunki</w:t>
      </w:r>
      <w:r w:rsidR="00785187" w:rsidRPr="00F23CE0">
        <w:rPr>
          <w:rFonts w:ascii="Arial" w:hAnsi="Arial" w:cs="Arial"/>
          <w:sz w:val="20"/>
          <w:szCs w:val="20"/>
        </w:rPr>
        <w:t xml:space="preserve"> dotyczące</w:t>
      </w:r>
      <w:r w:rsidRPr="00F23CE0">
        <w:rPr>
          <w:rFonts w:ascii="Arial" w:hAnsi="Arial" w:cs="Arial"/>
          <w:sz w:val="20"/>
          <w:szCs w:val="20"/>
        </w:rPr>
        <w:t>:</w:t>
      </w:r>
    </w:p>
    <w:p w14:paraId="4F1B5AA1" w14:textId="77777777" w:rsidR="006C5592" w:rsidRDefault="00785187" w:rsidP="00F9552C">
      <w:pPr>
        <w:spacing w:after="0" w:line="360" w:lineRule="auto"/>
        <w:rPr>
          <w:rFonts w:ascii="Arial" w:hAnsi="Arial" w:cs="Arial"/>
          <w:sz w:val="20"/>
          <w:szCs w:val="20"/>
        </w:rPr>
      </w:pPr>
      <w:r w:rsidRPr="00F23CE0">
        <w:rPr>
          <w:rFonts w:ascii="Arial" w:hAnsi="Arial" w:cs="Arial"/>
          <w:sz w:val="20"/>
          <w:szCs w:val="20"/>
        </w:rPr>
        <w:t xml:space="preserve">1) kompetencji lub uprawnień do prowadzenia </w:t>
      </w:r>
      <w:r w:rsidR="006C5592" w:rsidRPr="006C5592">
        <w:rPr>
          <w:rFonts w:ascii="Arial" w:hAnsi="Arial" w:cs="Arial"/>
          <w:sz w:val="20"/>
          <w:szCs w:val="20"/>
        </w:rPr>
        <w:t>oddział</w:t>
      </w:r>
      <w:r w:rsidR="006C5592">
        <w:rPr>
          <w:rFonts w:ascii="Arial" w:hAnsi="Arial" w:cs="Arial"/>
          <w:sz w:val="20"/>
          <w:szCs w:val="20"/>
        </w:rPr>
        <w:t xml:space="preserve">u </w:t>
      </w:r>
      <w:r w:rsidR="006C5592" w:rsidRPr="006C5592">
        <w:rPr>
          <w:rFonts w:ascii="Arial" w:hAnsi="Arial" w:cs="Arial"/>
          <w:sz w:val="20"/>
          <w:szCs w:val="20"/>
        </w:rPr>
        <w:t>wyspecjalizowan</w:t>
      </w:r>
      <w:r w:rsidR="006C5592">
        <w:rPr>
          <w:rFonts w:ascii="Arial" w:hAnsi="Arial" w:cs="Arial"/>
          <w:sz w:val="20"/>
          <w:szCs w:val="20"/>
        </w:rPr>
        <w:t>ego</w:t>
      </w:r>
      <w:r w:rsidR="006C5592" w:rsidRPr="006C5592">
        <w:rPr>
          <w:rFonts w:ascii="Arial" w:hAnsi="Arial" w:cs="Arial"/>
          <w:sz w:val="20"/>
          <w:szCs w:val="20"/>
        </w:rPr>
        <w:t xml:space="preserve"> w niesieniu pomocy w nagłych zagrożeniach życia i zdrowia i ratowaniu ofiar katastrof i wypadków </w:t>
      </w:r>
      <w:r w:rsidRPr="00F23CE0">
        <w:rPr>
          <w:rFonts w:ascii="Arial" w:hAnsi="Arial" w:cs="Arial"/>
          <w:sz w:val="20"/>
          <w:szCs w:val="20"/>
        </w:rPr>
        <w:t xml:space="preserve">, o ile wynika to z odrębnych przepisów tj. Zamawiający uzna warunek za spełniony, jeżeli Wykonawca wykaże, </w:t>
      </w:r>
      <w:r w:rsidR="006C5592">
        <w:rPr>
          <w:rFonts w:ascii="Arial" w:hAnsi="Arial" w:cs="Arial"/>
          <w:sz w:val="20"/>
          <w:szCs w:val="20"/>
        </w:rPr>
        <w:t xml:space="preserve">że </w:t>
      </w:r>
      <w:r w:rsidR="002076F6">
        <w:rPr>
          <w:rFonts w:ascii="Arial" w:hAnsi="Arial" w:cs="Arial"/>
          <w:sz w:val="20"/>
          <w:szCs w:val="20"/>
        </w:rPr>
        <w:t xml:space="preserve">posiada </w:t>
      </w:r>
      <w:r w:rsidR="002076F6" w:rsidRPr="002076F6">
        <w:rPr>
          <w:rFonts w:ascii="Arial" w:hAnsi="Arial" w:cs="Arial"/>
          <w:sz w:val="20"/>
          <w:szCs w:val="20"/>
        </w:rPr>
        <w:t>wpis do rejestru podmiotów wykonujących działalność leczniczą prowadzonego przez wojewodę właściwego dla siedziby albo miejsca zamieszkania podmiotu leczniczego zgodnie z wymogami ustawy z dn. 15.04.2011 r o działalności leczniczej (</w:t>
      </w:r>
      <w:proofErr w:type="spellStart"/>
      <w:r w:rsidR="002076F6" w:rsidRPr="002076F6">
        <w:rPr>
          <w:rFonts w:ascii="Arial" w:hAnsi="Arial" w:cs="Arial"/>
          <w:sz w:val="20"/>
          <w:szCs w:val="20"/>
        </w:rPr>
        <w:t>t.j</w:t>
      </w:r>
      <w:proofErr w:type="spellEnd"/>
      <w:r w:rsidR="002076F6" w:rsidRPr="002076F6">
        <w:rPr>
          <w:rFonts w:ascii="Arial" w:hAnsi="Arial" w:cs="Arial"/>
          <w:sz w:val="20"/>
          <w:szCs w:val="20"/>
        </w:rPr>
        <w:t xml:space="preserve">. Dz. U. 2016.1638 z </w:t>
      </w:r>
      <w:proofErr w:type="spellStart"/>
      <w:r w:rsidR="002076F6" w:rsidRPr="002076F6">
        <w:rPr>
          <w:rFonts w:ascii="Arial" w:hAnsi="Arial" w:cs="Arial"/>
          <w:sz w:val="20"/>
          <w:szCs w:val="20"/>
        </w:rPr>
        <w:t>póź</w:t>
      </w:r>
      <w:proofErr w:type="spellEnd"/>
      <w:r w:rsidR="002076F6" w:rsidRPr="002076F6">
        <w:rPr>
          <w:rFonts w:ascii="Arial" w:hAnsi="Arial" w:cs="Arial"/>
          <w:sz w:val="20"/>
          <w:szCs w:val="20"/>
        </w:rPr>
        <w:t>. zm. )</w:t>
      </w:r>
      <w:r w:rsidR="00855EE4">
        <w:rPr>
          <w:rFonts w:ascii="Arial" w:hAnsi="Arial" w:cs="Arial"/>
          <w:sz w:val="20"/>
          <w:szCs w:val="20"/>
        </w:rPr>
        <w:t>.</w:t>
      </w:r>
    </w:p>
    <w:p w14:paraId="6770A788" w14:textId="77777777" w:rsidR="006B672F" w:rsidRPr="00076256" w:rsidRDefault="002076F6" w:rsidP="006B672F">
      <w:pPr>
        <w:autoSpaceDE w:val="0"/>
        <w:autoSpaceDN w:val="0"/>
        <w:adjustRightInd w:val="0"/>
        <w:spacing w:after="0" w:line="360" w:lineRule="auto"/>
        <w:jc w:val="both"/>
        <w:rPr>
          <w:rFonts w:ascii="Arial" w:hAnsi="Arial" w:cs="Arial"/>
          <w:sz w:val="20"/>
          <w:szCs w:val="20"/>
        </w:rPr>
      </w:pPr>
      <w:r>
        <w:rPr>
          <w:rFonts w:ascii="Arial" w:hAnsi="Arial" w:cs="Arial"/>
          <w:sz w:val="20"/>
          <w:szCs w:val="20"/>
        </w:rPr>
        <w:t xml:space="preserve">2) </w:t>
      </w:r>
      <w:r w:rsidR="00530ACE" w:rsidRPr="00D5205E">
        <w:rPr>
          <w:rFonts w:ascii="Arial" w:hAnsi="Arial" w:cs="Arial"/>
          <w:sz w:val="20"/>
          <w:szCs w:val="20"/>
        </w:rPr>
        <w:t xml:space="preserve">posiadania wiedzy i doświadczenia - </w:t>
      </w:r>
      <w:r w:rsidR="006B672F" w:rsidRPr="00D5205E">
        <w:rPr>
          <w:rFonts w:ascii="Arial" w:hAnsi="Arial" w:cs="Arial"/>
          <w:sz w:val="20"/>
          <w:szCs w:val="20"/>
        </w:rPr>
        <w:t>posiada</w:t>
      </w:r>
      <w:r w:rsidR="006B672F" w:rsidRPr="00650638">
        <w:rPr>
          <w:rFonts w:ascii="Arial" w:hAnsi="Arial" w:cs="Arial"/>
          <w:sz w:val="20"/>
          <w:szCs w:val="20"/>
        </w:rPr>
        <w:t xml:space="preserve"> </w:t>
      </w:r>
      <w:r w:rsidR="00AC35C0">
        <w:rPr>
          <w:rFonts w:ascii="Arial" w:hAnsi="Arial" w:cs="Arial"/>
          <w:sz w:val="20"/>
          <w:szCs w:val="20"/>
        </w:rPr>
        <w:t xml:space="preserve">doświadczony personel medyczny </w:t>
      </w:r>
      <w:r w:rsidR="006B672F" w:rsidRPr="00650638">
        <w:rPr>
          <w:rFonts w:ascii="Arial" w:hAnsi="Arial" w:cs="Arial"/>
          <w:sz w:val="20"/>
          <w:szCs w:val="20"/>
        </w:rPr>
        <w:t>doświad</w:t>
      </w:r>
      <w:r w:rsidR="00AC35C0">
        <w:rPr>
          <w:rFonts w:ascii="Arial" w:hAnsi="Arial" w:cs="Arial"/>
          <w:sz w:val="20"/>
          <w:szCs w:val="20"/>
        </w:rPr>
        <w:t>cz</w:t>
      </w:r>
      <w:r w:rsidR="00530ACE">
        <w:rPr>
          <w:rFonts w:ascii="Arial" w:hAnsi="Arial" w:cs="Arial"/>
          <w:sz w:val="20"/>
          <w:szCs w:val="20"/>
        </w:rPr>
        <w:t>ony</w:t>
      </w:r>
      <w:r w:rsidR="00AC35C0">
        <w:rPr>
          <w:rFonts w:ascii="Arial" w:hAnsi="Arial" w:cs="Arial"/>
          <w:sz w:val="20"/>
          <w:szCs w:val="20"/>
        </w:rPr>
        <w:t xml:space="preserve"> w przedmiocie zamówienia wskazanym w pkt. A I, A.IV. zapytania ofertowego. </w:t>
      </w:r>
    </w:p>
    <w:p w14:paraId="67D7EC76" w14:textId="77777777" w:rsidR="0055619D" w:rsidRPr="0055619D" w:rsidRDefault="0055619D" w:rsidP="0055619D">
      <w:pPr>
        <w:spacing w:after="0" w:line="360" w:lineRule="auto"/>
        <w:rPr>
          <w:rFonts w:ascii="Arial" w:hAnsi="Arial" w:cs="Arial"/>
          <w:color w:val="FF0000"/>
          <w:sz w:val="20"/>
          <w:szCs w:val="20"/>
        </w:rPr>
      </w:pPr>
      <w:r w:rsidRPr="00A40D6F">
        <w:rPr>
          <w:rFonts w:ascii="Arial" w:hAnsi="Arial" w:cs="Arial"/>
          <w:sz w:val="20"/>
          <w:szCs w:val="20"/>
        </w:rPr>
        <w:t xml:space="preserve">3)  Dysponują co najmniej jedną osobą która będzie pełnić funkcję Koordynatora - </w:t>
      </w:r>
      <w:r w:rsidRPr="00A40D6F">
        <w:rPr>
          <w:rFonts w:ascii="Arial" w:hAnsi="Arial" w:cs="Arial"/>
          <w:sz w:val="20"/>
        </w:rPr>
        <w:t>osobę odpowiedzialną za koordynację działań w zakresie merytorycznym i administracyjnym po stronie Wykonawcy</w:t>
      </w:r>
      <w:r w:rsidRPr="0055619D">
        <w:rPr>
          <w:rFonts w:ascii="Arial" w:hAnsi="Arial" w:cs="Arial"/>
          <w:color w:val="FF0000"/>
          <w:sz w:val="20"/>
        </w:rPr>
        <w:t>.</w:t>
      </w:r>
      <w:r w:rsidRPr="0055619D">
        <w:rPr>
          <w:rFonts w:ascii="Arial" w:hAnsi="Arial" w:cs="Arial"/>
          <w:color w:val="FF0000"/>
          <w:sz w:val="20"/>
          <w:szCs w:val="20"/>
        </w:rPr>
        <w:t xml:space="preserve">     </w:t>
      </w:r>
    </w:p>
    <w:p w14:paraId="619765D3" w14:textId="77777777" w:rsidR="0055619D" w:rsidRPr="00855EE4" w:rsidRDefault="00A40D6F" w:rsidP="00F9552C">
      <w:pPr>
        <w:spacing w:after="0" w:line="360" w:lineRule="auto"/>
        <w:rPr>
          <w:rFonts w:ascii="Arial" w:hAnsi="Arial" w:cs="Arial"/>
          <w:sz w:val="20"/>
          <w:szCs w:val="20"/>
        </w:rPr>
      </w:pPr>
      <w:r w:rsidRPr="00855EE4">
        <w:rPr>
          <w:rFonts w:ascii="Arial" w:hAnsi="Arial" w:cs="Arial"/>
          <w:sz w:val="20"/>
          <w:szCs w:val="20"/>
        </w:rPr>
        <w:t>Powyższe warunki udziału w postępowaniu będą weryfikowane na podstawie oświadczenia (załącznik nr 2 do Zapytania ofertowego)</w:t>
      </w:r>
    </w:p>
    <w:p w14:paraId="082A2C44" w14:textId="77777777" w:rsidR="006766BA" w:rsidRDefault="006766BA" w:rsidP="00F9552C">
      <w:pPr>
        <w:spacing w:after="0" w:line="360" w:lineRule="auto"/>
        <w:rPr>
          <w:rFonts w:ascii="Arial" w:hAnsi="Arial" w:cs="Arial"/>
          <w:color w:val="FF0000"/>
          <w:sz w:val="20"/>
          <w:szCs w:val="20"/>
        </w:rPr>
      </w:pPr>
    </w:p>
    <w:p w14:paraId="54F0F3A9" w14:textId="77777777" w:rsidR="006B0B9D" w:rsidRDefault="006B0B9D" w:rsidP="00F9552C">
      <w:pPr>
        <w:spacing w:after="0" w:line="360" w:lineRule="auto"/>
        <w:rPr>
          <w:rFonts w:ascii="Arial" w:hAnsi="Arial" w:cs="Arial"/>
          <w:color w:val="FF0000"/>
          <w:sz w:val="20"/>
          <w:szCs w:val="20"/>
        </w:rPr>
      </w:pPr>
    </w:p>
    <w:p w14:paraId="3AC074C2" w14:textId="77777777" w:rsidR="006B0B9D" w:rsidRPr="00A40D6F" w:rsidRDefault="006B0B9D" w:rsidP="00F9552C">
      <w:pPr>
        <w:spacing w:after="0" w:line="360" w:lineRule="auto"/>
        <w:rPr>
          <w:rFonts w:ascii="Arial" w:hAnsi="Arial" w:cs="Arial"/>
          <w:color w:val="FF0000"/>
          <w:sz w:val="20"/>
          <w:szCs w:val="20"/>
        </w:rPr>
      </w:pPr>
    </w:p>
    <w:p w14:paraId="044C1291" w14:textId="77777777" w:rsidR="006766BA" w:rsidRDefault="006766BA" w:rsidP="006766BA">
      <w:pPr>
        <w:pStyle w:val="Akapitzlist"/>
        <w:spacing w:before="240" w:after="0" w:line="360" w:lineRule="auto"/>
        <w:ind w:left="284"/>
        <w:jc w:val="both"/>
        <w:rPr>
          <w:rFonts w:ascii="Arial" w:hAnsi="Arial" w:cs="Arial"/>
          <w:b/>
          <w:sz w:val="20"/>
          <w:szCs w:val="20"/>
        </w:rPr>
      </w:pPr>
    </w:p>
    <w:p w14:paraId="75710137" w14:textId="77777777" w:rsidR="00B40891" w:rsidRPr="00F23CE0" w:rsidRDefault="00B40891" w:rsidP="000578FC">
      <w:pPr>
        <w:pStyle w:val="Akapitzlist"/>
        <w:numPr>
          <w:ilvl w:val="0"/>
          <w:numId w:val="1"/>
        </w:numPr>
        <w:spacing w:before="240" w:after="0" w:line="360" w:lineRule="auto"/>
        <w:ind w:left="284" w:hanging="284"/>
        <w:jc w:val="both"/>
        <w:rPr>
          <w:rFonts w:ascii="Arial" w:hAnsi="Arial" w:cs="Arial"/>
          <w:b/>
          <w:sz w:val="20"/>
          <w:szCs w:val="20"/>
        </w:rPr>
      </w:pPr>
      <w:r w:rsidRPr="00F23CE0">
        <w:rPr>
          <w:rFonts w:ascii="Arial" w:hAnsi="Arial" w:cs="Arial"/>
          <w:b/>
          <w:sz w:val="20"/>
          <w:szCs w:val="20"/>
        </w:rPr>
        <w:t>Zakres wykluczenia z możliwości realizacji Zamówienia</w:t>
      </w:r>
    </w:p>
    <w:p w14:paraId="0B489232" w14:textId="77777777" w:rsidR="00785187" w:rsidRPr="006B0B9D" w:rsidRDefault="00B40891" w:rsidP="000578FC">
      <w:pPr>
        <w:autoSpaceDE w:val="0"/>
        <w:autoSpaceDN w:val="0"/>
        <w:adjustRightInd w:val="0"/>
        <w:spacing w:before="240" w:line="360" w:lineRule="auto"/>
        <w:jc w:val="both"/>
        <w:rPr>
          <w:rFonts w:ascii="Arial" w:hAnsi="Arial" w:cs="Arial"/>
          <w:b/>
          <w:sz w:val="20"/>
          <w:szCs w:val="20"/>
        </w:rPr>
      </w:pPr>
      <w:r w:rsidRPr="00F23CE0">
        <w:rPr>
          <w:rFonts w:ascii="Arial" w:hAnsi="Arial" w:cs="Arial"/>
          <w:sz w:val="20"/>
          <w:szCs w:val="20"/>
        </w:rPr>
        <w:t xml:space="preserve">Z możliwości realizacji Przedmiotu Zamówienia wyłącza się osoby, które powiązane są z osobami upoważnionymi do zaciągania zobowiązań w imieniu Zamawiającego. </w:t>
      </w:r>
      <w:r w:rsidRPr="006B0B9D">
        <w:rPr>
          <w:rFonts w:ascii="Arial" w:hAnsi="Arial" w:cs="Arial"/>
          <w:sz w:val="20"/>
          <w:szCs w:val="20"/>
        </w:rPr>
        <w:t>Wykonawca złoży oświadczenie o braku powiązań kapitałowych lub osobowych z Zamawiającym</w:t>
      </w:r>
      <w:r w:rsidR="006766BA" w:rsidRPr="006B0B9D">
        <w:rPr>
          <w:rFonts w:ascii="Arial" w:hAnsi="Arial" w:cs="Arial"/>
          <w:sz w:val="20"/>
          <w:szCs w:val="20"/>
        </w:rPr>
        <w:t xml:space="preserve"> (załącznik nr </w:t>
      </w:r>
      <w:r w:rsidR="00655724" w:rsidRPr="006B0B9D">
        <w:rPr>
          <w:rFonts w:ascii="Arial" w:hAnsi="Arial" w:cs="Arial"/>
          <w:sz w:val="20"/>
          <w:szCs w:val="20"/>
        </w:rPr>
        <w:t>3)</w:t>
      </w:r>
      <w:r w:rsidRPr="006B0B9D">
        <w:rPr>
          <w:rFonts w:ascii="Arial" w:hAnsi="Arial" w:cs="Arial"/>
          <w:sz w:val="20"/>
          <w:szCs w:val="20"/>
        </w:rPr>
        <w:t>.</w:t>
      </w:r>
    </w:p>
    <w:p w14:paraId="7A1D3B56" w14:textId="77777777" w:rsidR="00B40891" w:rsidRPr="00F23CE0" w:rsidRDefault="00F91304" w:rsidP="00F91304">
      <w:pPr>
        <w:pStyle w:val="Akapitzlist"/>
        <w:numPr>
          <w:ilvl w:val="0"/>
          <w:numId w:val="1"/>
        </w:numPr>
        <w:spacing w:before="240" w:after="0" w:line="360" w:lineRule="auto"/>
        <w:ind w:left="284" w:hanging="284"/>
        <w:jc w:val="both"/>
        <w:rPr>
          <w:rFonts w:ascii="Arial" w:hAnsi="Arial" w:cs="Arial"/>
          <w:b/>
          <w:sz w:val="20"/>
          <w:szCs w:val="20"/>
        </w:rPr>
      </w:pPr>
      <w:r>
        <w:rPr>
          <w:rFonts w:ascii="Arial" w:hAnsi="Arial" w:cs="Arial"/>
          <w:b/>
          <w:sz w:val="20"/>
          <w:szCs w:val="20"/>
        </w:rPr>
        <w:t xml:space="preserve"> </w:t>
      </w:r>
      <w:r w:rsidR="00B40891" w:rsidRPr="00F23CE0">
        <w:rPr>
          <w:rFonts w:ascii="Arial" w:hAnsi="Arial" w:cs="Arial"/>
          <w:b/>
          <w:sz w:val="20"/>
          <w:szCs w:val="20"/>
        </w:rPr>
        <w:t>Opis sposobu przygotowania oferty</w:t>
      </w:r>
    </w:p>
    <w:p w14:paraId="4E7A54C4" w14:textId="77777777" w:rsidR="00B40891" w:rsidRPr="00F23CE0" w:rsidRDefault="00B40891" w:rsidP="00107781">
      <w:pPr>
        <w:pStyle w:val="Akapitzlist"/>
        <w:numPr>
          <w:ilvl w:val="0"/>
          <w:numId w:val="2"/>
        </w:numPr>
        <w:spacing w:before="240" w:after="0" w:line="360" w:lineRule="auto"/>
        <w:ind w:left="284" w:hanging="284"/>
        <w:jc w:val="both"/>
        <w:rPr>
          <w:rFonts w:ascii="Arial" w:hAnsi="Arial" w:cs="Arial"/>
          <w:sz w:val="20"/>
          <w:szCs w:val="20"/>
        </w:rPr>
      </w:pPr>
      <w:r w:rsidRPr="00F23CE0">
        <w:rPr>
          <w:rFonts w:ascii="Arial" w:hAnsi="Arial" w:cs="Arial"/>
          <w:sz w:val="20"/>
          <w:szCs w:val="20"/>
        </w:rPr>
        <w:t xml:space="preserve">Oferty należy złożyć we wskazanym terminie, korzystając formularza ofertowego - </w:t>
      </w:r>
      <w:r w:rsidRPr="00F23CE0">
        <w:rPr>
          <w:rFonts w:ascii="Arial" w:hAnsi="Arial" w:cs="Arial"/>
          <w:i/>
          <w:sz w:val="20"/>
          <w:szCs w:val="20"/>
        </w:rPr>
        <w:t>załącznik nr 1</w:t>
      </w:r>
      <w:r w:rsidRPr="00F23CE0">
        <w:rPr>
          <w:rFonts w:ascii="Arial" w:hAnsi="Arial" w:cs="Arial"/>
          <w:sz w:val="20"/>
          <w:szCs w:val="20"/>
        </w:rPr>
        <w:t>.</w:t>
      </w:r>
    </w:p>
    <w:p w14:paraId="4612CD3A" w14:textId="77777777" w:rsidR="00B40891" w:rsidRPr="00F23CE0" w:rsidRDefault="00B40891" w:rsidP="00107781">
      <w:pPr>
        <w:pStyle w:val="Akapitzlist"/>
        <w:numPr>
          <w:ilvl w:val="0"/>
          <w:numId w:val="2"/>
        </w:numPr>
        <w:spacing w:before="240" w:after="0" w:line="360" w:lineRule="auto"/>
        <w:ind w:left="284" w:hanging="284"/>
        <w:jc w:val="both"/>
        <w:rPr>
          <w:rFonts w:ascii="Arial" w:hAnsi="Arial" w:cs="Arial"/>
          <w:sz w:val="20"/>
          <w:szCs w:val="20"/>
        </w:rPr>
      </w:pPr>
      <w:r w:rsidRPr="00F23CE0">
        <w:rPr>
          <w:rFonts w:ascii="Arial" w:hAnsi="Arial" w:cs="Arial"/>
          <w:sz w:val="20"/>
          <w:szCs w:val="20"/>
        </w:rPr>
        <w:t>Ofertę należy sporządzić w języku polskim a cen</w:t>
      </w:r>
      <w:r w:rsidR="005426B3">
        <w:rPr>
          <w:rFonts w:ascii="Arial" w:hAnsi="Arial" w:cs="Arial"/>
          <w:sz w:val="20"/>
          <w:szCs w:val="20"/>
        </w:rPr>
        <w:t>ę netto i</w:t>
      </w:r>
      <w:r w:rsidR="00935CFF">
        <w:rPr>
          <w:rFonts w:ascii="Arial" w:hAnsi="Arial" w:cs="Arial"/>
          <w:sz w:val="20"/>
          <w:szCs w:val="20"/>
        </w:rPr>
        <w:t xml:space="preserve"> brutto </w:t>
      </w:r>
      <w:r w:rsidRPr="00F23CE0">
        <w:rPr>
          <w:rFonts w:ascii="Arial" w:hAnsi="Arial" w:cs="Arial"/>
          <w:sz w:val="20"/>
          <w:szCs w:val="20"/>
        </w:rPr>
        <w:t>podać w polskich złotych (PLN)</w:t>
      </w:r>
    </w:p>
    <w:p w14:paraId="5A5804BB" w14:textId="77777777" w:rsidR="00B40891" w:rsidRPr="00F23CE0" w:rsidRDefault="00B40891" w:rsidP="00107781">
      <w:pPr>
        <w:pStyle w:val="Akapitzlist"/>
        <w:numPr>
          <w:ilvl w:val="0"/>
          <w:numId w:val="2"/>
        </w:numPr>
        <w:spacing w:before="240" w:after="0" w:line="360" w:lineRule="auto"/>
        <w:ind w:left="284" w:hanging="284"/>
        <w:jc w:val="both"/>
        <w:rPr>
          <w:rFonts w:ascii="Arial" w:hAnsi="Arial" w:cs="Arial"/>
          <w:sz w:val="20"/>
          <w:szCs w:val="20"/>
        </w:rPr>
      </w:pPr>
      <w:r w:rsidRPr="00F23CE0">
        <w:rPr>
          <w:rFonts w:ascii="Arial" w:hAnsi="Arial" w:cs="Arial"/>
          <w:sz w:val="20"/>
          <w:szCs w:val="20"/>
        </w:rPr>
        <w:t>Oferta powinna zawierać:</w:t>
      </w:r>
    </w:p>
    <w:p w14:paraId="7DBA71E4" w14:textId="77777777" w:rsidR="00B40891" w:rsidRPr="00655724" w:rsidRDefault="00B40891" w:rsidP="00107781">
      <w:pPr>
        <w:pStyle w:val="Akapitzlist"/>
        <w:widowControl w:val="0"/>
        <w:numPr>
          <w:ilvl w:val="0"/>
          <w:numId w:val="3"/>
        </w:numPr>
        <w:tabs>
          <w:tab w:val="left" w:pos="709"/>
        </w:tabs>
        <w:spacing w:before="240" w:after="0" w:line="360" w:lineRule="auto"/>
        <w:jc w:val="both"/>
        <w:rPr>
          <w:rFonts w:ascii="Arial" w:hAnsi="Arial" w:cs="Arial"/>
          <w:sz w:val="20"/>
          <w:szCs w:val="20"/>
        </w:rPr>
      </w:pPr>
      <w:r w:rsidRPr="00F23CE0">
        <w:rPr>
          <w:rFonts w:ascii="Arial" w:hAnsi="Arial" w:cs="Arial"/>
          <w:sz w:val="20"/>
          <w:szCs w:val="20"/>
        </w:rPr>
        <w:t xml:space="preserve">formularz ofertowy - </w:t>
      </w:r>
      <w:r w:rsidRPr="00F23CE0">
        <w:rPr>
          <w:rFonts w:ascii="Arial" w:hAnsi="Arial" w:cs="Arial"/>
          <w:i/>
          <w:sz w:val="20"/>
          <w:szCs w:val="20"/>
        </w:rPr>
        <w:t>załącznik nr 1</w:t>
      </w:r>
      <w:r w:rsidR="00CC5F53">
        <w:rPr>
          <w:rFonts w:ascii="Arial" w:hAnsi="Arial" w:cs="Arial"/>
          <w:i/>
          <w:sz w:val="20"/>
          <w:szCs w:val="20"/>
        </w:rPr>
        <w:t>;</w:t>
      </w:r>
    </w:p>
    <w:p w14:paraId="74B0309C" w14:textId="47923906" w:rsidR="00655724" w:rsidRPr="006B0B9D" w:rsidRDefault="00655724" w:rsidP="00107781">
      <w:pPr>
        <w:pStyle w:val="Akapitzlist"/>
        <w:widowControl w:val="0"/>
        <w:numPr>
          <w:ilvl w:val="0"/>
          <w:numId w:val="3"/>
        </w:numPr>
        <w:tabs>
          <w:tab w:val="left" w:pos="709"/>
        </w:tabs>
        <w:spacing w:before="240" w:after="0" w:line="360" w:lineRule="auto"/>
        <w:jc w:val="both"/>
        <w:rPr>
          <w:rFonts w:ascii="Arial" w:hAnsi="Arial" w:cs="Arial"/>
          <w:sz w:val="20"/>
          <w:szCs w:val="20"/>
        </w:rPr>
      </w:pPr>
      <w:r w:rsidRPr="006B0B9D">
        <w:rPr>
          <w:rFonts w:ascii="Arial" w:hAnsi="Arial" w:cs="Arial"/>
          <w:sz w:val="20"/>
          <w:szCs w:val="20"/>
        </w:rPr>
        <w:t>wpis do rejestru podmiotów wykonujących działalność leczniczą prowadzonego przez wojewodę właściwego dla siedziby albo miejsca zamieszkania podmiotu leczniczego zgodnie z wymogami ustawy z dn. 15.04.2011 r o działalności leczniczej (</w:t>
      </w:r>
      <w:proofErr w:type="spellStart"/>
      <w:r w:rsidRPr="006B0B9D">
        <w:rPr>
          <w:rFonts w:ascii="Arial" w:hAnsi="Arial" w:cs="Arial"/>
          <w:sz w:val="20"/>
          <w:szCs w:val="20"/>
        </w:rPr>
        <w:t>t.j</w:t>
      </w:r>
      <w:proofErr w:type="spellEnd"/>
      <w:r w:rsidRPr="006B0B9D">
        <w:rPr>
          <w:rFonts w:ascii="Arial" w:hAnsi="Arial" w:cs="Arial"/>
          <w:sz w:val="20"/>
          <w:szCs w:val="20"/>
        </w:rPr>
        <w:t xml:space="preserve">. Dz. U. 2016.1638 z </w:t>
      </w:r>
      <w:proofErr w:type="spellStart"/>
      <w:r w:rsidRPr="006B0B9D">
        <w:rPr>
          <w:rFonts w:ascii="Arial" w:hAnsi="Arial" w:cs="Arial"/>
          <w:sz w:val="20"/>
          <w:szCs w:val="20"/>
        </w:rPr>
        <w:t>póź</w:t>
      </w:r>
      <w:proofErr w:type="spellEnd"/>
      <w:r w:rsidRPr="006B0B9D">
        <w:rPr>
          <w:rFonts w:ascii="Arial" w:hAnsi="Arial" w:cs="Arial"/>
          <w:sz w:val="20"/>
          <w:szCs w:val="20"/>
        </w:rPr>
        <w:t>. zm.)</w:t>
      </w:r>
      <w:r w:rsidR="00CC5F53" w:rsidRPr="006B0B9D">
        <w:rPr>
          <w:rFonts w:ascii="Arial" w:hAnsi="Arial" w:cs="Arial"/>
          <w:sz w:val="20"/>
          <w:szCs w:val="20"/>
        </w:rPr>
        <w:t>;</w:t>
      </w:r>
    </w:p>
    <w:p w14:paraId="2645C962" w14:textId="77777777" w:rsidR="00EB1ED8" w:rsidRDefault="00EB1ED8" w:rsidP="00BB2F45">
      <w:pPr>
        <w:pStyle w:val="Akapitzlist"/>
        <w:widowControl w:val="0"/>
        <w:numPr>
          <w:ilvl w:val="0"/>
          <w:numId w:val="34"/>
        </w:numPr>
        <w:tabs>
          <w:tab w:val="left" w:pos="709"/>
        </w:tabs>
        <w:spacing w:after="0" w:line="360" w:lineRule="auto"/>
        <w:ind w:left="644"/>
        <w:jc w:val="both"/>
        <w:rPr>
          <w:rFonts w:ascii="Arial" w:hAnsi="Arial" w:cs="Arial"/>
          <w:sz w:val="20"/>
          <w:szCs w:val="20"/>
        </w:rPr>
      </w:pPr>
      <w:r w:rsidRPr="000250CA">
        <w:rPr>
          <w:rFonts w:ascii="Arial" w:hAnsi="Arial" w:cs="Arial"/>
          <w:sz w:val="20"/>
          <w:szCs w:val="20"/>
        </w:rPr>
        <w:t xml:space="preserve">oświadczenie Wykonawcy o posiadanym doświadczeniu zawodowym - </w:t>
      </w:r>
      <w:r w:rsidRPr="000250CA">
        <w:rPr>
          <w:rFonts w:ascii="Arial" w:hAnsi="Arial" w:cs="Arial"/>
          <w:i/>
          <w:sz w:val="20"/>
          <w:szCs w:val="20"/>
        </w:rPr>
        <w:t>załącznik nr 2</w:t>
      </w:r>
      <w:r w:rsidRPr="000250CA">
        <w:rPr>
          <w:rFonts w:ascii="Arial" w:hAnsi="Arial" w:cs="Arial"/>
          <w:sz w:val="20"/>
          <w:szCs w:val="20"/>
        </w:rPr>
        <w:t xml:space="preserve"> </w:t>
      </w:r>
    </w:p>
    <w:p w14:paraId="5E4B800E" w14:textId="77777777" w:rsidR="003072FE" w:rsidRPr="00F23CE0" w:rsidRDefault="003072FE" w:rsidP="00BB2F45">
      <w:pPr>
        <w:pStyle w:val="Akapitzlist"/>
        <w:widowControl w:val="0"/>
        <w:numPr>
          <w:ilvl w:val="0"/>
          <w:numId w:val="34"/>
        </w:numPr>
        <w:tabs>
          <w:tab w:val="left" w:pos="709"/>
        </w:tabs>
        <w:spacing w:before="240" w:after="0" w:line="360" w:lineRule="auto"/>
        <w:jc w:val="both"/>
        <w:rPr>
          <w:rFonts w:ascii="Arial" w:hAnsi="Arial" w:cs="Arial"/>
          <w:sz w:val="20"/>
          <w:szCs w:val="20"/>
        </w:rPr>
      </w:pPr>
      <w:r w:rsidRPr="006B0B9D">
        <w:rPr>
          <w:rFonts w:ascii="Arial" w:hAnsi="Arial" w:cs="Arial"/>
          <w:sz w:val="20"/>
          <w:szCs w:val="20"/>
        </w:rPr>
        <w:t>oświadczenie o braku</w:t>
      </w:r>
      <w:r w:rsidRPr="00F23CE0">
        <w:rPr>
          <w:rFonts w:ascii="Arial" w:hAnsi="Arial" w:cs="Arial"/>
          <w:sz w:val="20"/>
          <w:szCs w:val="20"/>
        </w:rPr>
        <w:t xml:space="preserve"> powiązań kapitałowych lub osobowych - </w:t>
      </w:r>
      <w:r w:rsidRPr="00F23CE0">
        <w:rPr>
          <w:rFonts w:ascii="Arial" w:hAnsi="Arial" w:cs="Arial"/>
          <w:i/>
          <w:sz w:val="20"/>
          <w:szCs w:val="20"/>
        </w:rPr>
        <w:t xml:space="preserve">załącznik nr </w:t>
      </w:r>
      <w:r>
        <w:rPr>
          <w:rFonts w:ascii="Arial" w:hAnsi="Arial" w:cs="Arial"/>
          <w:i/>
          <w:sz w:val="20"/>
          <w:szCs w:val="20"/>
        </w:rPr>
        <w:t>3</w:t>
      </w:r>
    </w:p>
    <w:p w14:paraId="117C6F8E" w14:textId="77777777" w:rsidR="00B40891" w:rsidRPr="00F23CE0" w:rsidRDefault="00C344F1" w:rsidP="00107781">
      <w:pPr>
        <w:pStyle w:val="Akapitzlist"/>
        <w:numPr>
          <w:ilvl w:val="0"/>
          <w:numId w:val="2"/>
        </w:numPr>
        <w:spacing w:before="240" w:after="0" w:line="360" w:lineRule="auto"/>
        <w:ind w:left="284" w:hanging="284"/>
        <w:jc w:val="both"/>
        <w:rPr>
          <w:rFonts w:ascii="Arial" w:hAnsi="Arial" w:cs="Arial"/>
          <w:sz w:val="20"/>
          <w:szCs w:val="20"/>
        </w:rPr>
      </w:pPr>
      <w:r>
        <w:rPr>
          <w:rFonts w:ascii="Arial" w:hAnsi="Arial" w:cs="Arial"/>
          <w:sz w:val="20"/>
          <w:szCs w:val="20"/>
        </w:rPr>
        <w:t>Z zastrzeżeniem punktu VII</w:t>
      </w:r>
      <w:r w:rsidR="00F91304">
        <w:rPr>
          <w:rFonts w:ascii="Arial" w:hAnsi="Arial" w:cs="Arial"/>
          <w:sz w:val="20"/>
          <w:szCs w:val="20"/>
        </w:rPr>
        <w:t>I</w:t>
      </w:r>
      <w:r>
        <w:rPr>
          <w:rFonts w:ascii="Arial" w:hAnsi="Arial" w:cs="Arial"/>
          <w:sz w:val="20"/>
          <w:szCs w:val="20"/>
        </w:rPr>
        <w:t>.5 poniżej, n</w:t>
      </w:r>
      <w:r w:rsidR="00B40891" w:rsidRPr="00F23CE0">
        <w:rPr>
          <w:rFonts w:ascii="Arial" w:hAnsi="Arial" w:cs="Arial"/>
          <w:sz w:val="20"/>
          <w:szCs w:val="20"/>
        </w:rPr>
        <w:t xml:space="preserve">iespełnienie chociażby jednego z w/w warunków udziału Wykonawcy w postępowaniu </w:t>
      </w:r>
      <w:r>
        <w:rPr>
          <w:rFonts w:ascii="Arial" w:hAnsi="Arial" w:cs="Arial"/>
          <w:sz w:val="20"/>
          <w:szCs w:val="20"/>
        </w:rPr>
        <w:t>może</w:t>
      </w:r>
      <w:r w:rsidRPr="00F23CE0">
        <w:rPr>
          <w:rFonts w:ascii="Arial" w:hAnsi="Arial" w:cs="Arial"/>
          <w:sz w:val="20"/>
          <w:szCs w:val="20"/>
        </w:rPr>
        <w:t xml:space="preserve"> </w:t>
      </w:r>
      <w:r w:rsidR="00B40891" w:rsidRPr="00F23CE0">
        <w:rPr>
          <w:rFonts w:ascii="Arial" w:hAnsi="Arial" w:cs="Arial"/>
          <w:sz w:val="20"/>
          <w:szCs w:val="20"/>
        </w:rPr>
        <w:t>skutkować odrzuceniem oferty, tj. oferta nie będzie brana pod uwagę przy ocenie.</w:t>
      </w:r>
    </w:p>
    <w:p w14:paraId="6DD06596" w14:textId="77777777" w:rsidR="00B40891" w:rsidRPr="00F23CE0" w:rsidRDefault="00B40891" w:rsidP="00107781">
      <w:pPr>
        <w:pStyle w:val="Akapitzlist"/>
        <w:numPr>
          <w:ilvl w:val="0"/>
          <w:numId w:val="2"/>
        </w:numPr>
        <w:spacing w:before="240" w:after="0" w:line="360" w:lineRule="auto"/>
        <w:ind w:left="284" w:hanging="284"/>
        <w:jc w:val="both"/>
        <w:rPr>
          <w:rFonts w:ascii="Arial" w:hAnsi="Arial" w:cs="Arial"/>
          <w:sz w:val="20"/>
          <w:szCs w:val="20"/>
        </w:rPr>
      </w:pPr>
      <w:r w:rsidRPr="00F23CE0">
        <w:rPr>
          <w:rFonts w:ascii="Arial" w:hAnsi="Arial" w:cs="Arial"/>
          <w:sz w:val="20"/>
          <w:szCs w:val="20"/>
        </w:rPr>
        <w:t>Oferta zostanie odrzucona, jeżeli Wykonawca:</w:t>
      </w:r>
    </w:p>
    <w:p w14:paraId="6ED624E0" w14:textId="77777777" w:rsidR="00B40891" w:rsidRPr="00F23CE0" w:rsidRDefault="00B40891" w:rsidP="00107781">
      <w:pPr>
        <w:pStyle w:val="Akapitzlist"/>
        <w:widowControl w:val="0"/>
        <w:numPr>
          <w:ilvl w:val="0"/>
          <w:numId w:val="4"/>
        </w:numPr>
        <w:tabs>
          <w:tab w:val="left" w:pos="709"/>
        </w:tabs>
        <w:spacing w:before="240" w:after="0" w:line="360" w:lineRule="auto"/>
        <w:jc w:val="both"/>
        <w:rPr>
          <w:rFonts w:ascii="Arial" w:hAnsi="Arial" w:cs="Arial"/>
          <w:sz w:val="20"/>
          <w:szCs w:val="20"/>
        </w:rPr>
      </w:pPr>
      <w:r w:rsidRPr="00F23CE0">
        <w:rPr>
          <w:rFonts w:ascii="Arial" w:hAnsi="Arial" w:cs="Arial"/>
          <w:sz w:val="20"/>
          <w:szCs w:val="20"/>
        </w:rPr>
        <w:t>złoży ofertę niezgodną z treścią niniejszego Zapytania ofertowego,</w:t>
      </w:r>
    </w:p>
    <w:p w14:paraId="2851891B" w14:textId="77777777" w:rsidR="00B40891" w:rsidRPr="00F23CE0" w:rsidRDefault="00B40891" w:rsidP="00107781">
      <w:pPr>
        <w:pStyle w:val="Akapitzlist"/>
        <w:widowControl w:val="0"/>
        <w:numPr>
          <w:ilvl w:val="0"/>
          <w:numId w:val="4"/>
        </w:numPr>
        <w:tabs>
          <w:tab w:val="left" w:pos="709"/>
        </w:tabs>
        <w:spacing w:before="240" w:after="0" w:line="360" w:lineRule="auto"/>
        <w:jc w:val="both"/>
        <w:rPr>
          <w:rFonts w:ascii="Arial" w:hAnsi="Arial" w:cs="Arial"/>
          <w:sz w:val="20"/>
          <w:szCs w:val="20"/>
        </w:rPr>
      </w:pPr>
      <w:r w:rsidRPr="00F23CE0">
        <w:rPr>
          <w:rFonts w:ascii="Arial" w:hAnsi="Arial" w:cs="Arial"/>
          <w:sz w:val="20"/>
          <w:szCs w:val="20"/>
        </w:rPr>
        <w:t>przedstawi nieprawdziwe informacje,</w:t>
      </w:r>
    </w:p>
    <w:p w14:paraId="5B05A1A8" w14:textId="77777777" w:rsidR="00B40891" w:rsidRDefault="00B40891" w:rsidP="00107781">
      <w:pPr>
        <w:pStyle w:val="Akapitzlist"/>
        <w:widowControl w:val="0"/>
        <w:numPr>
          <w:ilvl w:val="0"/>
          <w:numId w:val="4"/>
        </w:numPr>
        <w:tabs>
          <w:tab w:val="left" w:pos="709"/>
        </w:tabs>
        <w:spacing w:before="240" w:after="0" w:line="360" w:lineRule="auto"/>
        <w:jc w:val="both"/>
        <w:rPr>
          <w:rFonts w:ascii="Arial" w:hAnsi="Arial" w:cs="Arial"/>
          <w:sz w:val="20"/>
          <w:szCs w:val="20"/>
        </w:rPr>
      </w:pPr>
      <w:r w:rsidRPr="00F23CE0">
        <w:rPr>
          <w:rFonts w:ascii="Arial" w:hAnsi="Arial" w:cs="Arial"/>
          <w:sz w:val="20"/>
          <w:szCs w:val="20"/>
        </w:rPr>
        <w:t>nie spełnia warunków udziału w postępowaniu.</w:t>
      </w:r>
    </w:p>
    <w:p w14:paraId="02178380" w14:textId="77777777" w:rsidR="00F91304" w:rsidRPr="00F23CE0" w:rsidRDefault="00F91304" w:rsidP="00F91304">
      <w:pPr>
        <w:pStyle w:val="Akapitzlist"/>
        <w:widowControl w:val="0"/>
        <w:tabs>
          <w:tab w:val="left" w:pos="709"/>
        </w:tabs>
        <w:spacing w:before="240" w:after="0" w:line="360" w:lineRule="auto"/>
        <w:jc w:val="both"/>
        <w:rPr>
          <w:rFonts w:ascii="Arial" w:hAnsi="Arial" w:cs="Arial"/>
          <w:sz w:val="20"/>
          <w:szCs w:val="20"/>
        </w:rPr>
      </w:pPr>
    </w:p>
    <w:p w14:paraId="5B1C7454" w14:textId="77777777" w:rsidR="00B40891" w:rsidRPr="00F23CE0" w:rsidRDefault="00B40891" w:rsidP="00F91304">
      <w:pPr>
        <w:pStyle w:val="Akapitzlist"/>
        <w:numPr>
          <w:ilvl w:val="0"/>
          <w:numId w:val="1"/>
        </w:numPr>
        <w:spacing w:before="240" w:after="0" w:line="360" w:lineRule="auto"/>
        <w:ind w:left="284" w:hanging="284"/>
        <w:jc w:val="both"/>
        <w:rPr>
          <w:rFonts w:ascii="Arial" w:hAnsi="Arial" w:cs="Arial"/>
          <w:sz w:val="20"/>
          <w:szCs w:val="20"/>
        </w:rPr>
      </w:pPr>
      <w:r w:rsidRPr="00F23CE0">
        <w:rPr>
          <w:rFonts w:ascii="Arial" w:hAnsi="Arial" w:cs="Arial"/>
          <w:b/>
          <w:bCs/>
          <w:sz w:val="20"/>
          <w:szCs w:val="20"/>
        </w:rPr>
        <w:t xml:space="preserve">Inne </w:t>
      </w:r>
      <w:r w:rsidRPr="00F23CE0">
        <w:rPr>
          <w:rFonts w:ascii="Arial" w:hAnsi="Arial" w:cs="Arial"/>
          <w:b/>
          <w:sz w:val="20"/>
          <w:szCs w:val="20"/>
        </w:rPr>
        <w:t>istotne</w:t>
      </w:r>
      <w:r w:rsidRPr="00F23CE0">
        <w:rPr>
          <w:rFonts w:ascii="Arial" w:hAnsi="Arial" w:cs="Arial"/>
          <w:b/>
          <w:bCs/>
          <w:sz w:val="20"/>
          <w:szCs w:val="20"/>
        </w:rPr>
        <w:t xml:space="preserve"> </w:t>
      </w:r>
      <w:r w:rsidRPr="00F23CE0">
        <w:rPr>
          <w:rFonts w:ascii="Arial" w:hAnsi="Arial" w:cs="Arial"/>
          <w:b/>
          <w:sz w:val="20"/>
          <w:szCs w:val="20"/>
        </w:rPr>
        <w:t>warunki</w:t>
      </w:r>
      <w:r w:rsidRPr="00F23CE0">
        <w:rPr>
          <w:rFonts w:ascii="Arial" w:hAnsi="Arial" w:cs="Arial"/>
          <w:b/>
          <w:bCs/>
          <w:sz w:val="20"/>
          <w:szCs w:val="20"/>
        </w:rPr>
        <w:t xml:space="preserve"> zamówienia w ramach prowadzonego postępowania </w:t>
      </w:r>
    </w:p>
    <w:p w14:paraId="6DA7A883" w14:textId="77777777" w:rsidR="00B40891" w:rsidRPr="00F23CE0" w:rsidRDefault="00B40891" w:rsidP="00107781">
      <w:pPr>
        <w:pStyle w:val="Akapitzlist"/>
        <w:numPr>
          <w:ilvl w:val="0"/>
          <w:numId w:val="5"/>
        </w:numPr>
        <w:spacing w:before="240" w:after="0" w:line="360" w:lineRule="auto"/>
        <w:ind w:left="284" w:hanging="284"/>
        <w:jc w:val="both"/>
        <w:rPr>
          <w:rFonts w:ascii="Arial" w:hAnsi="Arial" w:cs="Arial"/>
          <w:sz w:val="20"/>
          <w:szCs w:val="20"/>
        </w:rPr>
      </w:pPr>
      <w:r w:rsidRPr="00F23CE0">
        <w:rPr>
          <w:rFonts w:ascii="Arial" w:hAnsi="Arial" w:cs="Arial"/>
          <w:sz w:val="20"/>
          <w:szCs w:val="20"/>
        </w:rPr>
        <w:t>Zamawiający nie dopuszcza składania ofert częściowych.</w:t>
      </w:r>
    </w:p>
    <w:p w14:paraId="53F88CF2" w14:textId="77777777" w:rsidR="00785187" w:rsidRPr="00F23CE0" w:rsidRDefault="00785187" w:rsidP="00107781">
      <w:pPr>
        <w:pStyle w:val="Akapitzlist"/>
        <w:numPr>
          <w:ilvl w:val="0"/>
          <w:numId w:val="5"/>
        </w:numPr>
        <w:spacing w:before="240" w:after="0" w:line="360" w:lineRule="auto"/>
        <w:ind w:left="284" w:hanging="284"/>
        <w:jc w:val="both"/>
        <w:rPr>
          <w:rFonts w:ascii="Arial" w:hAnsi="Arial" w:cs="Arial"/>
          <w:sz w:val="20"/>
          <w:szCs w:val="20"/>
        </w:rPr>
      </w:pPr>
      <w:r w:rsidRPr="00F23CE0">
        <w:rPr>
          <w:rFonts w:ascii="Arial" w:hAnsi="Arial" w:cs="Arial"/>
          <w:sz w:val="20"/>
          <w:szCs w:val="20"/>
        </w:rPr>
        <w:t>Zamawiający nie dopuszcza składania ofert wariantowych.</w:t>
      </w:r>
    </w:p>
    <w:p w14:paraId="0143F45D" w14:textId="77777777" w:rsidR="00785187" w:rsidRDefault="00785187" w:rsidP="00107781">
      <w:pPr>
        <w:pStyle w:val="Akapitzlist"/>
        <w:numPr>
          <w:ilvl w:val="0"/>
          <w:numId w:val="5"/>
        </w:numPr>
        <w:spacing w:before="240" w:after="0" w:line="360" w:lineRule="auto"/>
        <w:ind w:left="284" w:hanging="284"/>
        <w:jc w:val="both"/>
        <w:rPr>
          <w:rFonts w:ascii="Arial" w:hAnsi="Arial" w:cs="Arial"/>
          <w:sz w:val="20"/>
          <w:szCs w:val="20"/>
        </w:rPr>
      </w:pPr>
      <w:r w:rsidRPr="00F23CE0">
        <w:rPr>
          <w:rFonts w:ascii="Arial" w:hAnsi="Arial" w:cs="Arial"/>
          <w:sz w:val="20"/>
          <w:szCs w:val="20"/>
        </w:rPr>
        <w:t xml:space="preserve">Zamawiający nie przewiduje udzielenia zamówień, o których mowa w art. 67 ust. 1 pkt. 6 ustawy </w:t>
      </w:r>
      <w:proofErr w:type="spellStart"/>
      <w:r w:rsidRPr="00F23CE0">
        <w:rPr>
          <w:rFonts w:ascii="Arial" w:hAnsi="Arial" w:cs="Arial"/>
          <w:sz w:val="20"/>
          <w:szCs w:val="20"/>
        </w:rPr>
        <w:t>pzp</w:t>
      </w:r>
      <w:proofErr w:type="spellEnd"/>
      <w:r w:rsidRPr="00F23CE0">
        <w:rPr>
          <w:rFonts w:ascii="Arial" w:hAnsi="Arial" w:cs="Arial"/>
          <w:sz w:val="20"/>
          <w:szCs w:val="20"/>
        </w:rPr>
        <w:t>.</w:t>
      </w:r>
    </w:p>
    <w:p w14:paraId="27023C19" w14:textId="77777777" w:rsidR="00B40891" w:rsidRPr="00F23CE0" w:rsidRDefault="00B40891" w:rsidP="000578FC">
      <w:pPr>
        <w:pStyle w:val="Akapitzlist"/>
        <w:numPr>
          <w:ilvl w:val="0"/>
          <w:numId w:val="1"/>
        </w:numPr>
        <w:tabs>
          <w:tab w:val="left" w:pos="426"/>
        </w:tabs>
        <w:spacing w:before="240" w:after="120" w:line="360" w:lineRule="auto"/>
        <w:ind w:left="284" w:hanging="284"/>
        <w:contextualSpacing w:val="0"/>
        <w:jc w:val="both"/>
        <w:rPr>
          <w:rFonts w:ascii="Arial" w:hAnsi="Arial" w:cs="Arial"/>
          <w:b/>
          <w:sz w:val="20"/>
          <w:szCs w:val="20"/>
        </w:rPr>
      </w:pPr>
      <w:bookmarkStart w:id="2" w:name="bookmark13"/>
      <w:r w:rsidRPr="00F23CE0">
        <w:rPr>
          <w:rFonts w:ascii="Arial" w:hAnsi="Arial" w:cs="Arial"/>
          <w:b/>
          <w:sz w:val="20"/>
          <w:szCs w:val="20"/>
        </w:rPr>
        <w:t>Miejsce, sposób oraz termin składania ofert</w:t>
      </w:r>
    </w:p>
    <w:bookmarkEnd w:id="2"/>
    <w:p w14:paraId="1BC85A49" w14:textId="77777777" w:rsidR="000D3DB3" w:rsidRPr="00F23CE0" w:rsidRDefault="000D3DB3" w:rsidP="00107781">
      <w:pPr>
        <w:pStyle w:val="Akapitzlist"/>
        <w:numPr>
          <w:ilvl w:val="0"/>
          <w:numId w:val="11"/>
        </w:numPr>
        <w:tabs>
          <w:tab w:val="left" w:pos="284"/>
        </w:tabs>
        <w:spacing w:before="240" w:after="0" w:line="360" w:lineRule="auto"/>
        <w:ind w:left="284" w:hanging="284"/>
        <w:jc w:val="both"/>
        <w:rPr>
          <w:rStyle w:val="Hipercze"/>
          <w:rFonts w:ascii="Arial" w:hAnsi="Arial" w:cs="Arial"/>
          <w:sz w:val="20"/>
          <w:szCs w:val="20"/>
        </w:rPr>
      </w:pPr>
      <w:r w:rsidRPr="00F23CE0">
        <w:rPr>
          <w:rFonts w:ascii="Arial" w:hAnsi="Arial" w:cs="Arial"/>
          <w:bCs/>
          <w:sz w:val="20"/>
          <w:szCs w:val="20"/>
        </w:rPr>
        <w:t xml:space="preserve">Ofertę należy składać osobiście w siedzibie Zamawiającego: Gdański Uniwersytet Medyczny, </w:t>
      </w:r>
      <w:r w:rsidRPr="00F23CE0">
        <w:rPr>
          <w:rFonts w:ascii="Arial" w:hAnsi="Arial" w:cs="Arial"/>
          <w:bCs/>
          <w:sz w:val="20"/>
          <w:szCs w:val="20"/>
        </w:rPr>
        <w:br/>
        <w:t xml:space="preserve">80-211 Gdańsk, ul. Dębinki 7, bud. 1, III piętro, pok. </w:t>
      </w:r>
      <w:r w:rsidR="00E22CF2">
        <w:rPr>
          <w:rFonts w:ascii="Arial" w:hAnsi="Arial" w:cs="Arial"/>
          <w:bCs/>
          <w:sz w:val="20"/>
          <w:szCs w:val="20"/>
        </w:rPr>
        <w:t>302 l</w:t>
      </w:r>
      <w:r w:rsidRPr="00F23CE0">
        <w:rPr>
          <w:rFonts w:ascii="Arial" w:hAnsi="Arial" w:cs="Arial"/>
          <w:bCs/>
          <w:sz w:val="20"/>
          <w:szCs w:val="20"/>
        </w:rPr>
        <w:t xml:space="preserve">ub w formie zeskanowanych dokumentów na adres e-mail: </w:t>
      </w:r>
      <w:hyperlink r:id="rId8" w:history="1">
        <w:r w:rsidR="00B22037" w:rsidRPr="00F23CE0">
          <w:rPr>
            <w:rStyle w:val="Hipercze"/>
            <w:rFonts w:ascii="Arial" w:hAnsi="Arial" w:cs="Arial"/>
            <w:sz w:val="20"/>
            <w:szCs w:val="20"/>
          </w:rPr>
          <w:t>kamilla.tuczynska@gumed.edu.pl</w:t>
        </w:r>
      </w:hyperlink>
      <w:r w:rsidRPr="00F23CE0">
        <w:rPr>
          <w:rFonts w:ascii="Arial" w:hAnsi="Arial" w:cs="Arial"/>
          <w:sz w:val="20"/>
          <w:szCs w:val="20"/>
        </w:rPr>
        <w:t xml:space="preserve"> </w:t>
      </w:r>
      <w:r w:rsidR="00B22037" w:rsidRPr="00F23CE0">
        <w:rPr>
          <w:rFonts w:ascii="Arial" w:hAnsi="Arial" w:cs="Arial"/>
          <w:sz w:val="20"/>
          <w:szCs w:val="20"/>
        </w:rPr>
        <w:t>. Mail musi zawierać skan oryginału oferty wraz z załącznikami z czytelnym własnoręcznym podpisem oferenta.</w:t>
      </w:r>
    </w:p>
    <w:p w14:paraId="703C6145" w14:textId="77777777" w:rsidR="000D3DB3" w:rsidRPr="00F23CE0" w:rsidRDefault="000D3DB3" w:rsidP="00107781">
      <w:pPr>
        <w:pStyle w:val="Akapitzlist"/>
        <w:widowControl w:val="0"/>
        <w:numPr>
          <w:ilvl w:val="0"/>
          <w:numId w:val="6"/>
        </w:numPr>
        <w:tabs>
          <w:tab w:val="left" w:pos="709"/>
        </w:tabs>
        <w:spacing w:before="240" w:after="0" w:line="360" w:lineRule="auto"/>
        <w:jc w:val="both"/>
        <w:rPr>
          <w:rFonts w:ascii="Arial" w:hAnsi="Arial" w:cs="Arial"/>
          <w:sz w:val="20"/>
          <w:szCs w:val="20"/>
        </w:rPr>
      </w:pPr>
      <w:r w:rsidRPr="00F23CE0">
        <w:rPr>
          <w:rFonts w:ascii="Arial" w:hAnsi="Arial" w:cs="Arial"/>
          <w:sz w:val="20"/>
          <w:szCs w:val="20"/>
        </w:rPr>
        <w:t xml:space="preserve">Jednostka organizacyjna: </w:t>
      </w:r>
      <w:r w:rsidRPr="00F23CE0">
        <w:rPr>
          <w:rFonts w:ascii="Arial" w:hAnsi="Arial" w:cs="Arial"/>
          <w:b/>
          <w:sz w:val="20"/>
          <w:szCs w:val="20"/>
        </w:rPr>
        <w:t>Dział Zamówień / Sekcja Zaopatrzenia</w:t>
      </w:r>
      <w:r w:rsidRPr="00F23CE0">
        <w:rPr>
          <w:rFonts w:ascii="Arial" w:hAnsi="Arial" w:cs="Arial"/>
          <w:sz w:val="20"/>
          <w:szCs w:val="20"/>
        </w:rPr>
        <w:t xml:space="preserve"> </w:t>
      </w:r>
    </w:p>
    <w:p w14:paraId="576C85D8" w14:textId="77777777" w:rsidR="000D3DB3" w:rsidRPr="00F23CE0" w:rsidRDefault="000D3DB3" w:rsidP="00107781">
      <w:pPr>
        <w:pStyle w:val="Akapitzlist"/>
        <w:widowControl w:val="0"/>
        <w:numPr>
          <w:ilvl w:val="0"/>
          <w:numId w:val="6"/>
        </w:numPr>
        <w:tabs>
          <w:tab w:val="left" w:pos="709"/>
        </w:tabs>
        <w:spacing w:before="240" w:after="0" w:line="360" w:lineRule="auto"/>
        <w:jc w:val="both"/>
        <w:rPr>
          <w:rFonts w:ascii="Arial" w:hAnsi="Arial" w:cs="Arial"/>
          <w:sz w:val="20"/>
          <w:szCs w:val="20"/>
        </w:rPr>
      </w:pPr>
      <w:r w:rsidRPr="00F23CE0">
        <w:rPr>
          <w:rFonts w:ascii="Arial" w:hAnsi="Arial" w:cs="Arial"/>
          <w:sz w:val="20"/>
          <w:szCs w:val="20"/>
        </w:rPr>
        <w:lastRenderedPageBreak/>
        <w:t xml:space="preserve">Osoba przygotowująca i prowadząca sprawę: </w:t>
      </w:r>
      <w:r w:rsidR="00B22037" w:rsidRPr="00F23CE0">
        <w:rPr>
          <w:rFonts w:ascii="Arial" w:eastAsia="Times New Roman" w:hAnsi="Arial" w:cs="Arial"/>
          <w:b/>
          <w:bCs/>
          <w:sz w:val="20"/>
          <w:szCs w:val="20"/>
          <w:lang w:eastAsia="pl-PL"/>
        </w:rPr>
        <w:t xml:space="preserve">Kamilla </w:t>
      </w:r>
      <w:proofErr w:type="spellStart"/>
      <w:r w:rsidR="00B22037" w:rsidRPr="00F23CE0">
        <w:rPr>
          <w:rFonts w:ascii="Arial" w:eastAsia="Times New Roman" w:hAnsi="Arial" w:cs="Arial"/>
          <w:b/>
          <w:bCs/>
          <w:sz w:val="20"/>
          <w:szCs w:val="20"/>
          <w:lang w:eastAsia="pl-PL"/>
        </w:rPr>
        <w:t>Tuczyńska</w:t>
      </w:r>
      <w:proofErr w:type="spellEnd"/>
    </w:p>
    <w:p w14:paraId="795795BE" w14:textId="578C2783" w:rsidR="000D3DB3" w:rsidRPr="00F23CE0" w:rsidRDefault="000D3DB3" w:rsidP="00107781">
      <w:pPr>
        <w:pStyle w:val="Akapitzlist"/>
        <w:numPr>
          <w:ilvl w:val="0"/>
          <w:numId w:val="11"/>
        </w:numPr>
        <w:tabs>
          <w:tab w:val="left" w:pos="284"/>
        </w:tabs>
        <w:spacing w:before="240" w:after="0" w:line="360" w:lineRule="auto"/>
        <w:ind w:left="284" w:hanging="284"/>
        <w:jc w:val="both"/>
        <w:rPr>
          <w:rFonts w:ascii="Arial" w:hAnsi="Arial" w:cs="Arial"/>
          <w:b/>
          <w:sz w:val="20"/>
          <w:szCs w:val="20"/>
        </w:rPr>
      </w:pPr>
      <w:r w:rsidRPr="00F23CE0">
        <w:rPr>
          <w:rFonts w:ascii="Arial" w:hAnsi="Arial" w:cs="Arial"/>
          <w:bCs/>
          <w:sz w:val="20"/>
          <w:szCs w:val="20"/>
        </w:rPr>
        <w:t xml:space="preserve">Termin składania ofert:  </w:t>
      </w:r>
      <w:r w:rsidR="00A62963">
        <w:rPr>
          <w:rFonts w:ascii="Arial" w:hAnsi="Arial" w:cs="Arial"/>
          <w:b/>
          <w:bCs/>
          <w:sz w:val="20"/>
          <w:szCs w:val="20"/>
        </w:rPr>
        <w:t>04.02.</w:t>
      </w:r>
      <w:r w:rsidRPr="00F23CE0">
        <w:rPr>
          <w:rFonts w:ascii="Arial" w:hAnsi="Arial" w:cs="Arial"/>
          <w:b/>
          <w:bCs/>
          <w:sz w:val="20"/>
          <w:szCs w:val="20"/>
        </w:rPr>
        <w:t>20</w:t>
      </w:r>
      <w:r w:rsidR="00A15E43">
        <w:rPr>
          <w:rFonts w:ascii="Arial" w:hAnsi="Arial" w:cs="Arial"/>
          <w:b/>
          <w:bCs/>
          <w:sz w:val="20"/>
          <w:szCs w:val="20"/>
        </w:rPr>
        <w:t>20</w:t>
      </w:r>
      <w:r w:rsidRPr="00F23CE0">
        <w:rPr>
          <w:rFonts w:ascii="Arial" w:hAnsi="Arial" w:cs="Arial"/>
          <w:b/>
          <w:bCs/>
          <w:sz w:val="20"/>
          <w:szCs w:val="20"/>
        </w:rPr>
        <w:t xml:space="preserve"> r. do godziny 15:30</w:t>
      </w:r>
      <w:r w:rsidRPr="00F23CE0">
        <w:rPr>
          <w:rFonts w:ascii="Arial" w:hAnsi="Arial" w:cs="Arial"/>
          <w:bCs/>
          <w:sz w:val="20"/>
          <w:szCs w:val="20"/>
        </w:rPr>
        <w:t>.</w:t>
      </w:r>
    </w:p>
    <w:p w14:paraId="301897E7" w14:textId="77777777" w:rsidR="000D3DB3" w:rsidRPr="00F23CE0" w:rsidRDefault="000D3DB3" w:rsidP="00107781">
      <w:pPr>
        <w:pStyle w:val="Akapitzlist"/>
        <w:numPr>
          <w:ilvl w:val="0"/>
          <w:numId w:val="11"/>
        </w:numPr>
        <w:tabs>
          <w:tab w:val="left" w:pos="284"/>
        </w:tabs>
        <w:spacing w:before="240" w:after="0" w:line="360" w:lineRule="auto"/>
        <w:ind w:left="284" w:hanging="284"/>
        <w:jc w:val="both"/>
        <w:rPr>
          <w:rFonts w:ascii="Arial" w:hAnsi="Arial" w:cs="Arial"/>
          <w:b/>
          <w:sz w:val="20"/>
          <w:szCs w:val="20"/>
        </w:rPr>
      </w:pPr>
      <w:r w:rsidRPr="00F23CE0">
        <w:rPr>
          <w:rFonts w:ascii="Arial" w:hAnsi="Arial" w:cs="Arial"/>
          <w:sz w:val="20"/>
          <w:szCs w:val="20"/>
        </w:rPr>
        <w:t>W przypadku ofert składanych w wersji elektronicznej:</w:t>
      </w:r>
    </w:p>
    <w:p w14:paraId="3A8858C0" w14:textId="77777777" w:rsidR="000D3DB3" w:rsidRPr="00F23CE0" w:rsidRDefault="000D3DB3" w:rsidP="00107781">
      <w:pPr>
        <w:pStyle w:val="Akapitzlist"/>
        <w:widowControl w:val="0"/>
        <w:numPr>
          <w:ilvl w:val="0"/>
          <w:numId w:val="7"/>
        </w:numPr>
        <w:tabs>
          <w:tab w:val="left" w:pos="709"/>
        </w:tabs>
        <w:spacing w:before="240" w:after="0" w:line="360" w:lineRule="auto"/>
        <w:jc w:val="both"/>
        <w:rPr>
          <w:rFonts w:ascii="Arial" w:hAnsi="Arial" w:cs="Arial"/>
          <w:sz w:val="20"/>
          <w:szCs w:val="20"/>
        </w:rPr>
      </w:pPr>
      <w:r w:rsidRPr="00F23CE0">
        <w:rPr>
          <w:rFonts w:ascii="Arial" w:hAnsi="Arial" w:cs="Arial"/>
          <w:sz w:val="20"/>
          <w:szCs w:val="20"/>
        </w:rPr>
        <w:t>Zamawiający akceptuje wyłącznie pliki z rozszerzeniem .pdf.</w:t>
      </w:r>
    </w:p>
    <w:p w14:paraId="1BC1A3CE" w14:textId="77777777" w:rsidR="000D3DB3" w:rsidRPr="00F23CE0" w:rsidRDefault="000D3DB3" w:rsidP="00107781">
      <w:pPr>
        <w:pStyle w:val="Akapitzlist"/>
        <w:widowControl w:val="0"/>
        <w:numPr>
          <w:ilvl w:val="0"/>
          <w:numId w:val="7"/>
        </w:numPr>
        <w:tabs>
          <w:tab w:val="left" w:pos="709"/>
        </w:tabs>
        <w:spacing w:before="240" w:after="0" w:line="360" w:lineRule="auto"/>
        <w:jc w:val="both"/>
        <w:rPr>
          <w:rFonts w:ascii="Arial" w:hAnsi="Arial" w:cs="Arial"/>
          <w:sz w:val="20"/>
          <w:szCs w:val="20"/>
        </w:rPr>
      </w:pPr>
      <w:r w:rsidRPr="00F23CE0">
        <w:rPr>
          <w:rFonts w:ascii="Arial" w:hAnsi="Arial" w:cs="Arial"/>
          <w:sz w:val="20"/>
          <w:szCs w:val="20"/>
        </w:rPr>
        <w:t>Zaleca się aby każdy załącznik wielostronicowy był zapisany w jednym pliku,</w:t>
      </w:r>
    </w:p>
    <w:p w14:paraId="6EB5D872" w14:textId="77777777" w:rsidR="000D3DB3" w:rsidRPr="00F23CE0" w:rsidRDefault="000D3DB3" w:rsidP="00107781">
      <w:pPr>
        <w:pStyle w:val="Akapitzlist"/>
        <w:widowControl w:val="0"/>
        <w:numPr>
          <w:ilvl w:val="0"/>
          <w:numId w:val="7"/>
        </w:numPr>
        <w:tabs>
          <w:tab w:val="left" w:pos="709"/>
        </w:tabs>
        <w:spacing w:before="240" w:after="0" w:line="360" w:lineRule="auto"/>
        <w:jc w:val="both"/>
        <w:rPr>
          <w:rFonts w:ascii="Arial" w:hAnsi="Arial" w:cs="Arial"/>
          <w:sz w:val="20"/>
          <w:szCs w:val="20"/>
        </w:rPr>
      </w:pPr>
      <w:r w:rsidRPr="00F23CE0">
        <w:rPr>
          <w:rFonts w:ascii="Arial" w:hAnsi="Arial" w:cs="Arial"/>
          <w:sz w:val="20"/>
          <w:szCs w:val="20"/>
        </w:rPr>
        <w:t>Zaleca się aby każdy załączony plik miał nadaną inną nazwę własną.</w:t>
      </w:r>
    </w:p>
    <w:p w14:paraId="513D799C" w14:textId="77777777" w:rsidR="000D3DB3" w:rsidRPr="00F23CE0" w:rsidRDefault="000D3DB3" w:rsidP="00107781">
      <w:pPr>
        <w:pStyle w:val="Akapitzlist"/>
        <w:numPr>
          <w:ilvl w:val="0"/>
          <w:numId w:val="11"/>
        </w:numPr>
        <w:tabs>
          <w:tab w:val="left" w:pos="284"/>
        </w:tabs>
        <w:spacing w:before="240" w:after="0" w:line="360" w:lineRule="auto"/>
        <w:ind w:left="284" w:hanging="284"/>
        <w:jc w:val="both"/>
        <w:rPr>
          <w:rFonts w:ascii="Arial" w:hAnsi="Arial" w:cs="Arial"/>
          <w:b/>
          <w:sz w:val="20"/>
          <w:szCs w:val="20"/>
        </w:rPr>
      </w:pPr>
      <w:r w:rsidRPr="00F23CE0">
        <w:rPr>
          <w:rFonts w:ascii="Arial" w:hAnsi="Arial" w:cs="Arial"/>
          <w:sz w:val="20"/>
          <w:szCs w:val="20"/>
        </w:rPr>
        <w:t>Oferty złożone po terminie nie będą rozpatrywane.</w:t>
      </w:r>
    </w:p>
    <w:p w14:paraId="3E6F3A9A" w14:textId="77777777" w:rsidR="000D3DB3" w:rsidRPr="00F23CE0" w:rsidRDefault="000D3DB3" w:rsidP="00107781">
      <w:pPr>
        <w:pStyle w:val="Akapitzlist"/>
        <w:numPr>
          <w:ilvl w:val="0"/>
          <w:numId w:val="11"/>
        </w:numPr>
        <w:tabs>
          <w:tab w:val="left" w:pos="284"/>
        </w:tabs>
        <w:spacing w:before="240" w:after="0" w:line="360" w:lineRule="auto"/>
        <w:ind w:left="284" w:hanging="284"/>
        <w:jc w:val="both"/>
        <w:rPr>
          <w:rFonts w:ascii="Arial" w:hAnsi="Arial" w:cs="Arial"/>
          <w:sz w:val="20"/>
          <w:szCs w:val="20"/>
        </w:rPr>
      </w:pPr>
      <w:r w:rsidRPr="00F23CE0">
        <w:rPr>
          <w:rFonts w:ascii="Arial" w:hAnsi="Arial" w:cs="Arial"/>
          <w:sz w:val="20"/>
          <w:szCs w:val="20"/>
        </w:rPr>
        <w:t>W toku badania i oceny ofert Zamawiający zastrzega sobie prawo do:</w:t>
      </w:r>
    </w:p>
    <w:p w14:paraId="4C27F31F" w14:textId="77777777" w:rsidR="000D3DB3" w:rsidRPr="00F23CE0" w:rsidRDefault="000D3DB3" w:rsidP="00107781">
      <w:pPr>
        <w:pStyle w:val="Akapitzlist"/>
        <w:widowControl w:val="0"/>
        <w:numPr>
          <w:ilvl w:val="0"/>
          <w:numId w:val="8"/>
        </w:numPr>
        <w:tabs>
          <w:tab w:val="left" w:pos="709"/>
        </w:tabs>
        <w:spacing w:before="240" w:after="0" w:line="360" w:lineRule="auto"/>
        <w:jc w:val="both"/>
        <w:rPr>
          <w:rFonts w:ascii="Arial" w:hAnsi="Arial" w:cs="Arial"/>
          <w:sz w:val="20"/>
          <w:szCs w:val="20"/>
        </w:rPr>
      </w:pPr>
      <w:r w:rsidRPr="00F23CE0">
        <w:rPr>
          <w:rFonts w:ascii="Arial" w:hAnsi="Arial" w:cs="Arial"/>
          <w:sz w:val="20"/>
          <w:szCs w:val="20"/>
        </w:rPr>
        <w:t>wezwania Wykonawcy, w przypadku stwierdzenia uchybień formalnych w ofercie, do złożenia w określonym terminie, stosownych oświadczeń, wyjaśnień lub dokumentów,</w:t>
      </w:r>
    </w:p>
    <w:p w14:paraId="33A6C98C" w14:textId="77777777" w:rsidR="000D3DB3" w:rsidRPr="00F23CE0" w:rsidRDefault="000D3DB3" w:rsidP="00107781">
      <w:pPr>
        <w:pStyle w:val="Akapitzlist"/>
        <w:widowControl w:val="0"/>
        <w:numPr>
          <w:ilvl w:val="0"/>
          <w:numId w:val="8"/>
        </w:numPr>
        <w:tabs>
          <w:tab w:val="left" w:pos="709"/>
        </w:tabs>
        <w:spacing w:before="240" w:after="0" w:line="360" w:lineRule="auto"/>
        <w:jc w:val="both"/>
        <w:rPr>
          <w:rFonts w:ascii="Arial" w:hAnsi="Arial" w:cs="Arial"/>
          <w:sz w:val="20"/>
          <w:szCs w:val="20"/>
        </w:rPr>
      </w:pPr>
      <w:r w:rsidRPr="00F23CE0">
        <w:rPr>
          <w:rFonts w:ascii="Arial" w:hAnsi="Arial" w:cs="Arial"/>
          <w:sz w:val="20"/>
          <w:szCs w:val="20"/>
        </w:rPr>
        <w:t>poprawy oczywistych omyłek rachunkowych w obliczeniu ceny (za zgodą Wykonawcy),</w:t>
      </w:r>
    </w:p>
    <w:p w14:paraId="208EDF2C" w14:textId="77777777" w:rsidR="000D3DB3" w:rsidRPr="00F23CE0" w:rsidRDefault="000D3DB3" w:rsidP="00107781">
      <w:pPr>
        <w:pStyle w:val="Akapitzlist"/>
        <w:widowControl w:val="0"/>
        <w:numPr>
          <w:ilvl w:val="0"/>
          <w:numId w:val="8"/>
        </w:numPr>
        <w:tabs>
          <w:tab w:val="left" w:pos="709"/>
        </w:tabs>
        <w:spacing w:before="240" w:after="0" w:line="360" w:lineRule="auto"/>
        <w:jc w:val="both"/>
        <w:rPr>
          <w:rFonts w:ascii="Arial" w:hAnsi="Arial" w:cs="Arial"/>
          <w:sz w:val="20"/>
          <w:szCs w:val="20"/>
        </w:rPr>
      </w:pPr>
      <w:r w:rsidRPr="00F23CE0">
        <w:rPr>
          <w:rFonts w:ascii="Arial" w:hAnsi="Arial" w:cs="Arial"/>
          <w:sz w:val="20"/>
          <w:szCs w:val="20"/>
        </w:rPr>
        <w:t>poprawy oczywistych omyłek pisarskich.</w:t>
      </w:r>
    </w:p>
    <w:p w14:paraId="24145043" w14:textId="77777777" w:rsidR="000D3DB3" w:rsidRPr="00C32EF9" w:rsidRDefault="000D3DB3" w:rsidP="00107781">
      <w:pPr>
        <w:pStyle w:val="Akapitzlist"/>
        <w:numPr>
          <w:ilvl w:val="0"/>
          <w:numId w:val="11"/>
        </w:numPr>
        <w:tabs>
          <w:tab w:val="left" w:pos="284"/>
        </w:tabs>
        <w:spacing w:before="240" w:after="0" w:line="360" w:lineRule="auto"/>
        <w:ind w:left="284" w:hanging="284"/>
        <w:jc w:val="both"/>
        <w:rPr>
          <w:rFonts w:ascii="Arial" w:hAnsi="Arial" w:cs="Arial"/>
          <w:sz w:val="20"/>
          <w:szCs w:val="20"/>
        </w:rPr>
      </w:pPr>
      <w:r w:rsidRPr="00F23CE0">
        <w:rPr>
          <w:rFonts w:ascii="Arial" w:hAnsi="Arial" w:cs="Arial"/>
          <w:sz w:val="20"/>
          <w:szCs w:val="20"/>
        </w:rPr>
        <w:t xml:space="preserve">Wykonawca ponosi wszelkie koszty własne związane z przygotowaniem i złożeniem oferty, </w:t>
      </w:r>
      <w:r w:rsidRPr="00C32EF9">
        <w:rPr>
          <w:rFonts w:ascii="Arial" w:hAnsi="Arial" w:cs="Arial"/>
          <w:sz w:val="20"/>
          <w:szCs w:val="20"/>
        </w:rPr>
        <w:t>niezależnie od rozstrzygnięcia zapytania ofertowego.</w:t>
      </w:r>
    </w:p>
    <w:p w14:paraId="3A57D370" w14:textId="77777777" w:rsidR="00F91304" w:rsidRPr="007C7344" w:rsidRDefault="00F91304" w:rsidP="00107781">
      <w:pPr>
        <w:pStyle w:val="Akapitzlist"/>
        <w:numPr>
          <w:ilvl w:val="0"/>
          <w:numId w:val="11"/>
        </w:numPr>
        <w:tabs>
          <w:tab w:val="left" w:pos="284"/>
        </w:tabs>
        <w:spacing w:before="240" w:after="0" w:line="360" w:lineRule="auto"/>
        <w:ind w:left="284" w:hanging="284"/>
        <w:jc w:val="both"/>
        <w:rPr>
          <w:rFonts w:ascii="Arial" w:hAnsi="Arial" w:cs="Arial"/>
          <w:color w:val="FF0000"/>
          <w:sz w:val="20"/>
          <w:szCs w:val="20"/>
        </w:rPr>
      </w:pPr>
      <w:r w:rsidRPr="00C32EF9">
        <w:rPr>
          <w:rFonts w:ascii="Arial" w:hAnsi="Arial" w:cs="Arial"/>
          <w:sz w:val="20"/>
          <w:szCs w:val="20"/>
        </w:rPr>
        <w:t>Zamawiający zastrzega sobie prawo do wycofania się lub unieważnienia niniejszego zapytania w każdym czasie bez podawania przyczyny swojej decyzji. W przypadku odwołania niniejszego zapytania Wykonawcom nie przysługuje wobec Zamawiającego jakiekolwiek roszczenie</w:t>
      </w:r>
      <w:r w:rsidRPr="007C7344">
        <w:rPr>
          <w:rFonts w:ascii="Arial" w:hAnsi="Arial" w:cs="Arial"/>
          <w:color w:val="FF0000"/>
          <w:sz w:val="20"/>
          <w:szCs w:val="20"/>
        </w:rPr>
        <w:t>.</w:t>
      </w:r>
    </w:p>
    <w:p w14:paraId="565732E6" w14:textId="77777777" w:rsidR="007C7344" w:rsidRDefault="007C7344" w:rsidP="007C7344">
      <w:pPr>
        <w:pStyle w:val="Akapitzlist"/>
        <w:tabs>
          <w:tab w:val="left" w:pos="284"/>
        </w:tabs>
        <w:spacing w:before="240" w:after="0" w:line="360" w:lineRule="auto"/>
        <w:ind w:left="284"/>
        <w:jc w:val="both"/>
        <w:rPr>
          <w:rFonts w:ascii="Arial" w:hAnsi="Arial" w:cs="Arial"/>
          <w:sz w:val="20"/>
          <w:szCs w:val="20"/>
        </w:rPr>
      </w:pPr>
    </w:p>
    <w:p w14:paraId="6A4878C5" w14:textId="77777777" w:rsidR="00B40891" w:rsidRPr="00F23CE0" w:rsidRDefault="00B40891" w:rsidP="000578FC">
      <w:pPr>
        <w:pStyle w:val="Akapitzlist"/>
        <w:numPr>
          <w:ilvl w:val="0"/>
          <w:numId w:val="1"/>
        </w:numPr>
        <w:spacing w:before="240" w:after="0" w:line="360" w:lineRule="auto"/>
        <w:ind w:left="284" w:hanging="284"/>
        <w:jc w:val="both"/>
        <w:rPr>
          <w:rFonts w:ascii="Arial" w:hAnsi="Arial" w:cs="Arial"/>
          <w:b/>
          <w:sz w:val="20"/>
          <w:szCs w:val="20"/>
        </w:rPr>
      </w:pPr>
      <w:r w:rsidRPr="00F23CE0">
        <w:rPr>
          <w:rFonts w:ascii="Arial" w:hAnsi="Arial" w:cs="Arial"/>
          <w:b/>
          <w:sz w:val="20"/>
          <w:szCs w:val="20"/>
        </w:rPr>
        <w:t>Ocena oferty</w:t>
      </w:r>
    </w:p>
    <w:p w14:paraId="794E07E3" w14:textId="77777777" w:rsidR="00B40891" w:rsidRPr="00F23CE0" w:rsidRDefault="00B40891" w:rsidP="000578FC">
      <w:pPr>
        <w:tabs>
          <w:tab w:val="left" w:pos="-142"/>
        </w:tabs>
        <w:spacing w:before="240" w:after="0" w:line="360" w:lineRule="auto"/>
        <w:ind w:right="142"/>
        <w:jc w:val="both"/>
        <w:rPr>
          <w:rFonts w:ascii="Arial" w:hAnsi="Arial" w:cs="Arial"/>
          <w:sz w:val="20"/>
          <w:szCs w:val="20"/>
        </w:rPr>
      </w:pPr>
      <w:r w:rsidRPr="00F23CE0">
        <w:rPr>
          <w:rFonts w:ascii="Arial" w:hAnsi="Arial" w:cs="Arial"/>
          <w:sz w:val="20"/>
          <w:szCs w:val="20"/>
        </w:rPr>
        <w:t xml:space="preserve">Podczas oceny ofert Zamawiający będzie brał pod uwagę: </w:t>
      </w:r>
    </w:p>
    <w:tbl>
      <w:tblPr>
        <w:tblW w:w="0" w:type="auto"/>
        <w:tblInd w:w="108" w:type="dxa"/>
        <w:tblBorders>
          <w:top w:val="single" w:sz="8" w:space="0" w:color="4F81BD"/>
          <w:bottom w:val="single" w:sz="8" w:space="0" w:color="4F81BD"/>
        </w:tblBorders>
        <w:tblLook w:val="01E0" w:firstRow="1" w:lastRow="1" w:firstColumn="1" w:lastColumn="1" w:noHBand="0" w:noVBand="0"/>
      </w:tblPr>
      <w:tblGrid>
        <w:gridCol w:w="3105"/>
        <w:gridCol w:w="2565"/>
        <w:gridCol w:w="2872"/>
      </w:tblGrid>
      <w:tr w:rsidR="00B40891" w:rsidRPr="00F23CE0" w14:paraId="3B64801C" w14:textId="77777777" w:rsidTr="00D362F6">
        <w:trPr>
          <w:trHeight w:val="399"/>
        </w:trPr>
        <w:tc>
          <w:tcPr>
            <w:tcW w:w="3105" w:type="dxa"/>
            <w:tcBorders>
              <w:top w:val="single" w:sz="8" w:space="0" w:color="4F81BD"/>
              <w:left w:val="nil"/>
              <w:bottom w:val="single" w:sz="8" w:space="0" w:color="4F81BD"/>
              <w:right w:val="nil"/>
            </w:tcBorders>
            <w:shd w:val="clear" w:color="auto" w:fill="D3DFEE"/>
            <w:hideMark/>
          </w:tcPr>
          <w:p w14:paraId="41918600" w14:textId="77777777" w:rsidR="00B40891" w:rsidRPr="00F23CE0" w:rsidRDefault="00B40891" w:rsidP="000578FC">
            <w:pPr>
              <w:tabs>
                <w:tab w:val="left" w:pos="360"/>
              </w:tabs>
              <w:spacing w:before="240" w:line="360" w:lineRule="auto"/>
              <w:mirrorIndents/>
              <w:rPr>
                <w:rFonts w:ascii="Arial" w:hAnsi="Arial" w:cs="Arial"/>
                <w:b/>
                <w:bCs/>
                <w:sz w:val="20"/>
                <w:szCs w:val="20"/>
              </w:rPr>
            </w:pPr>
            <w:r w:rsidRPr="00F23CE0">
              <w:rPr>
                <w:rFonts w:ascii="Arial" w:hAnsi="Arial" w:cs="Arial"/>
                <w:b/>
                <w:bCs/>
                <w:sz w:val="20"/>
                <w:szCs w:val="20"/>
              </w:rPr>
              <w:t>Kryterium</w:t>
            </w:r>
          </w:p>
        </w:tc>
        <w:tc>
          <w:tcPr>
            <w:tcW w:w="2565" w:type="dxa"/>
            <w:tcBorders>
              <w:top w:val="single" w:sz="8" w:space="0" w:color="4F81BD"/>
              <w:left w:val="nil"/>
              <w:bottom w:val="single" w:sz="8" w:space="0" w:color="4F81BD"/>
              <w:right w:val="nil"/>
            </w:tcBorders>
            <w:hideMark/>
          </w:tcPr>
          <w:p w14:paraId="06CE95A1" w14:textId="77777777" w:rsidR="00B40891" w:rsidRPr="00F23CE0" w:rsidRDefault="00B40891" w:rsidP="000578FC">
            <w:pPr>
              <w:tabs>
                <w:tab w:val="left" w:pos="360"/>
              </w:tabs>
              <w:spacing w:before="240" w:line="360" w:lineRule="auto"/>
              <w:mirrorIndents/>
              <w:jc w:val="center"/>
              <w:rPr>
                <w:rFonts w:ascii="Arial" w:hAnsi="Arial" w:cs="Arial"/>
                <w:b/>
                <w:bCs/>
                <w:sz w:val="20"/>
                <w:szCs w:val="20"/>
              </w:rPr>
            </w:pPr>
            <w:r w:rsidRPr="00F23CE0">
              <w:rPr>
                <w:rFonts w:ascii="Arial" w:hAnsi="Arial" w:cs="Arial"/>
                <w:b/>
                <w:bCs/>
                <w:sz w:val="20"/>
                <w:szCs w:val="20"/>
              </w:rPr>
              <w:t>Waga</w:t>
            </w:r>
          </w:p>
          <w:p w14:paraId="3E4EFCFB" w14:textId="77777777" w:rsidR="00B40891" w:rsidRPr="00F23CE0" w:rsidRDefault="00B40891" w:rsidP="000578FC">
            <w:pPr>
              <w:tabs>
                <w:tab w:val="left" w:pos="360"/>
              </w:tabs>
              <w:spacing w:before="240" w:line="360" w:lineRule="auto"/>
              <w:mirrorIndents/>
              <w:jc w:val="center"/>
              <w:rPr>
                <w:rFonts w:ascii="Arial" w:hAnsi="Arial" w:cs="Arial"/>
                <w:b/>
                <w:bCs/>
                <w:sz w:val="20"/>
                <w:szCs w:val="20"/>
              </w:rPr>
            </w:pPr>
            <w:r w:rsidRPr="00F23CE0">
              <w:rPr>
                <w:rFonts w:ascii="Arial" w:hAnsi="Arial" w:cs="Arial"/>
                <w:b/>
                <w:bCs/>
                <w:sz w:val="20"/>
                <w:szCs w:val="20"/>
              </w:rPr>
              <w:t>[%]</w:t>
            </w:r>
          </w:p>
        </w:tc>
        <w:tc>
          <w:tcPr>
            <w:tcW w:w="2872" w:type="dxa"/>
            <w:tcBorders>
              <w:top w:val="single" w:sz="8" w:space="0" w:color="4F81BD"/>
              <w:left w:val="nil"/>
              <w:bottom w:val="single" w:sz="8" w:space="0" w:color="4F81BD"/>
              <w:right w:val="nil"/>
            </w:tcBorders>
            <w:hideMark/>
          </w:tcPr>
          <w:p w14:paraId="774C0B90" w14:textId="77777777" w:rsidR="00B40891" w:rsidRPr="00F23CE0" w:rsidRDefault="00B40891" w:rsidP="000578FC">
            <w:pPr>
              <w:tabs>
                <w:tab w:val="left" w:pos="360"/>
              </w:tabs>
              <w:spacing w:before="240" w:line="360" w:lineRule="auto"/>
              <w:mirrorIndents/>
              <w:jc w:val="center"/>
              <w:rPr>
                <w:rFonts w:ascii="Arial" w:hAnsi="Arial" w:cs="Arial"/>
                <w:b/>
                <w:bCs/>
                <w:sz w:val="20"/>
                <w:szCs w:val="20"/>
              </w:rPr>
            </w:pPr>
            <w:r w:rsidRPr="00F23CE0">
              <w:rPr>
                <w:rFonts w:ascii="Arial" w:hAnsi="Arial" w:cs="Arial"/>
                <w:b/>
                <w:bCs/>
                <w:sz w:val="20"/>
                <w:szCs w:val="20"/>
              </w:rPr>
              <w:t>Maksymalna liczba punktów</w:t>
            </w:r>
          </w:p>
        </w:tc>
      </w:tr>
      <w:tr w:rsidR="00B40891" w:rsidRPr="00F23CE0" w14:paraId="7290F4E4" w14:textId="77777777" w:rsidTr="00D362F6">
        <w:tc>
          <w:tcPr>
            <w:tcW w:w="3105" w:type="dxa"/>
            <w:tcBorders>
              <w:top w:val="single" w:sz="8" w:space="0" w:color="4F81BD"/>
              <w:left w:val="nil"/>
              <w:bottom w:val="single" w:sz="8" w:space="0" w:color="4F81BD"/>
              <w:right w:val="nil"/>
            </w:tcBorders>
            <w:shd w:val="clear" w:color="auto" w:fill="D3DFEE"/>
            <w:hideMark/>
          </w:tcPr>
          <w:p w14:paraId="1993821F" w14:textId="77777777" w:rsidR="00B40891" w:rsidRPr="00F23CE0" w:rsidRDefault="00C344F1" w:rsidP="000578FC">
            <w:pPr>
              <w:tabs>
                <w:tab w:val="left" w:pos="360"/>
              </w:tabs>
              <w:spacing w:before="240" w:line="360" w:lineRule="auto"/>
              <w:mirrorIndents/>
              <w:rPr>
                <w:rFonts w:ascii="Arial" w:hAnsi="Arial" w:cs="Arial"/>
                <w:b/>
                <w:bCs/>
                <w:sz w:val="20"/>
                <w:szCs w:val="20"/>
              </w:rPr>
            </w:pPr>
            <w:r>
              <w:rPr>
                <w:rFonts w:ascii="Arial" w:hAnsi="Arial" w:cs="Arial"/>
                <w:sz w:val="20"/>
                <w:szCs w:val="20"/>
              </w:rPr>
              <w:t>Maksymalna nominalna wartość Zamówienia</w:t>
            </w:r>
            <w:r w:rsidR="00B40891" w:rsidRPr="00F23CE0">
              <w:rPr>
                <w:rFonts w:ascii="Arial" w:hAnsi="Arial" w:cs="Arial"/>
                <w:sz w:val="20"/>
                <w:szCs w:val="20"/>
              </w:rPr>
              <w:t xml:space="preserve"> </w:t>
            </w:r>
            <w:r w:rsidR="00B40891" w:rsidRPr="00F23CE0">
              <w:rPr>
                <w:rFonts w:ascii="Arial" w:hAnsi="Arial" w:cs="Arial"/>
                <w:b/>
                <w:bCs/>
                <w:sz w:val="20"/>
                <w:szCs w:val="20"/>
              </w:rPr>
              <w:t>(C</w:t>
            </w:r>
            <w:r w:rsidR="00935CFF">
              <w:rPr>
                <w:rFonts w:ascii="Arial" w:hAnsi="Arial" w:cs="Arial"/>
                <w:b/>
                <w:bCs/>
                <w:sz w:val="20"/>
                <w:szCs w:val="20"/>
              </w:rPr>
              <w:t xml:space="preserve"> – Cena </w:t>
            </w:r>
            <w:r w:rsidR="00B40891" w:rsidRPr="00F23CE0">
              <w:rPr>
                <w:rFonts w:ascii="Arial" w:hAnsi="Arial" w:cs="Arial"/>
                <w:b/>
                <w:bCs/>
                <w:sz w:val="20"/>
                <w:szCs w:val="20"/>
              </w:rPr>
              <w:t>)</w:t>
            </w:r>
          </w:p>
        </w:tc>
        <w:tc>
          <w:tcPr>
            <w:tcW w:w="2565" w:type="dxa"/>
            <w:tcBorders>
              <w:top w:val="single" w:sz="8" w:space="0" w:color="4F81BD"/>
              <w:left w:val="nil"/>
              <w:bottom w:val="single" w:sz="8" w:space="0" w:color="4F81BD"/>
              <w:right w:val="nil"/>
            </w:tcBorders>
            <w:hideMark/>
          </w:tcPr>
          <w:p w14:paraId="4AF3B1D5" w14:textId="0CD1D61C" w:rsidR="00B40891" w:rsidRPr="00F23CE0" w:rsidRDefault="0055619D" w:rsidP="00BE361F">
            <w:pPr>
              <w:tabs>
                <w:tab w:val="left" w:pos="360"/>
              </w:tabs>
              <w:spacing w:before="240" w:line="360" w:lineRule="auto"/>
              <w:mirrorIndents/>
              <w:jc w:val="center"/>
              <w:rPr>
                <w:rFonts w:ascii="Arial" w:hAnsi="Arial" w:cs="Arial"/>
                <w:b/>
                <w:bCs/>
                <w:sz w:val="20"/>
                <w:szCs w:val="20"/>
              </w:rPr>
            </w:pPr>
            <w:r>
              <w:rPr>
                <w:rFonts w:ascii="Arial" w:hAnsi="Arial" w:cs="Arial"/>
                <w:b/>
                <w:bCs/>
                <w:sz w:val="20"/>
                <w:szCs w:val="20"/>
              </w:rPr>
              <w:t xml:space="preserve"> </w:t>
            </w:r>
            <w:r w:rsidR="00BE361F">
              <w:rPr>
                <w:rFonts w:ascii="Arial" w:hAnsi="Arial" w:cs="Arial"/>
                <w:b/>
                <w:bCs/>
                <w:sz w:val="20"/>
                <w:szCs w:val="20"/>
              </w:rPr>
              <w:t>100</w:t>
            </w:r>
            <w:r w:rsidR="00B40891" w:rsidRPr="00F23CE0">
              <w:rPr>
                <w:rFonts w:ascii="Arial" w:hAnsi="Arial" w:cs="Arial"/>
                <w:b/>
                <w:bCs/>
                <w:sz w:val="20"/>
                <w:szCs w:val="20"/>
              </w:rPr>
              <w:t>%</w:t>
            </w:r>
          </w:p>
        </w:tc>
        <w:tc>
          <w:tcPr>
            <w:tcW w:w="2872" w:type="dxa"/>
            <w:tcBorders>
              <w:top w:val="single" w:sz="8" w:space="0" w:color="4F81BD"/>
              <w:left w:val="nil"/>
              <w:bottom w:val="single" w:sz="8" w:space="0" w:color="4F81BD"/>
              <w:right w:val="nil"/>
            </w:tcBorders>
            <w:hideMark/>
          </w:tcPr>
          <w:p w14:paraId="01FA18AA" w14:textId="77777777" w:rsidR="00B40891" w:rsidRPr="00F23CE0" w:rsidRDefault="0055619D" w:rsidP="000578FC">
            <w:pPr>
              <w:tabs>
                <w:tab w:val="left" w:pos="360"/>
              </w:tabs>
              <w:spacing w:before="240" w:line="360" w:lineRule="auto"/>
              <w:mirrorIndents/>
              <w:jc w:val="center"/>
              <w:rPr>
                <w:rFonts w:ascii="Arial" w:hAnsi="Arial" w:cs="Arial"/>
                <w:b/>
                <w:bCs/>
                <w:sz w:val="20"/>
                <w:szCs w:val="20"/>
              </w:rPr>
            </w:pPr>
            <w:r>
              <w:rPr>
                <w:rFonts w:ascii="Arial" w:hAnsi="Arial" w:cs="Arial"/>
                <w:b/>
                <w:bCs/>
                <w:sz w:val="20"/>
                <w:szCs w:val="20"/>
              </w:rPr>
              <w:t>6</w:t>
            </w:r>
            <w:r w:rsidR="00B40891" w:rsidRPr="00F23CE0">
              <w:rPr>
                <w:rFonts w:ascii="Arial" w:hAnsi="Arial" w:cs="Arial"/>
                <w:b/>
                <w:bCs/>
                <w:sz w:val="20"/>
                <w:szCs w:val="20"/>
              </w:rPr>
              <w:t>0</w:t>
            </w:r>
          </w:p>
        </w:tc>
      </w:tr>
      <w:tr w:rsidR="00B40891" w:rsidRPr="00F23CE0" w14:paraId="339E12B2" w14:textId="77777777" w:rsidTr="00D362F6">
        <w:trPr>
          <w:trHeight w:val="30"/>
        </w:trPr>
        <w:tc>
          <w:tcPr>
            <w:tcW w:w="3105" w:type="dxa"/>
            <w:tcBorders>
              <w:top w:val="single" w:sz="8" w:space="0" w:color="4F81BD"/>
              <w:left w:val="nil"/>
              <w:bottom w:val="single" w:sz="8" w:space="0" w:color="4F81BD"/>
              <w:right w:val="nil"/>
            </w:tcBorders>
            <w:shd w:val="clear" w:color="auto" w:fill="D3DFEE"/>
            <w:hideMark/>
          </w:tcPr>
          <w:p w14:paraId="70A10B3F" w14:textId="77777777" w:rsidR="00B40891" w:rsidRPr="00F23CE0" w:rsidRDefault="00B40891" w:rsidP="000578FC">
            <w:pPr>
              <w:tabs>
                <w:tab w:val="left" w:pos="360"/>
              </w:tabs>
              <w:spacing w:before="240" w:line="360" w:lineRule="auto"/>
              <w:mirrorIndents/>
              <w:rPr>
                <w:rFonts w:ascii="Arial" w:hAnsi="Arial" w:cs="Arial"/>
                <w:b/>
                <w:bCs/>
                <w:sz w:val="20"/>
                <w:szCs w:val="20"/>
              </w:rPr>
            </w:pPr>
            <w:r w:rsidRPr="00F23CE0">
              <w:rPr>
                <w:rFonts w:ascii="Arial" w:hAnsi="Arial" w:cs="Arial"/>
                <w:b/>
                <w:bCs/>
                <w:sz w:val="20"/>
                <w:szCs w:val="20"/>
              </w:rPr>
              <w:t xml:space="preserve">Razem </w:t>
            </w:r>
          </w:p>
        </w:tc>
        <w:tc>
          <w:tcPr>
            <w:tcW w:w="2565" w:type="dxa"/>
            <w:tcBorders>
              <w:top w:val="single" w:sz="8" w:space="0" w:color="4F81BD"/>
              <w:left w:val="nil"/>
              <w:bottom w:val="single" w:sz="8" w:space="0" w:color="4F81BD"/>
              <w:right w:val="nil"/>
            </w:tcBorders>
            <w:hideMark/>
          </w:tcPr>
          <w:p w14:paraId="6D3951AB" w14:textId="77777777" w:rsidR="00B40891" w:rsidRPr="00F23CE0" w:rsidRDefault="00B40891" w:rsidP="000578FC">
            <w:pPr>
              <w:tabs>
                <w:tab w:val="left" w:pos="360"/>
              </w:tabs>
              <w:spacing w:before="240" w:line="360" w:lineRule="auto"/>
              <w:mirrorIndents/>
              <w:jc w:val="center"/>
              <w:rPr>
                <w:rFonts w:ascii="Arial" w:hAnsi="Arial" w:cs="Arial"/>
                <w:b/>
                <w:bCs/>
                <w:sz w:val="20"/>
                <w:szCs w:val="20"/>
              </w:rPr>
            </w:pPr>
            <w:r w:rsidRPr="00F23CE0">
              <w:rPr>
                <w:rFonts w:ascii="Arial" w:hAnsi="Arial" w:cs="Arial"/>
                <w:b/>
                <w:bCs/>
                <w:sz w:val="20"/>
                <w:szCs w:val="20"/>
              </w:rPr>
              <w:t>100%</w:t>
            </w:r>
          </w:p>
        </w:tc>
        <w:tc>
          <w:tcPr>
            <w:tcW w:w="2872" w:type="dxa"/>
            <w:tcBorders>
              <w:top w:val="single" w:sz="8" w:space="0" w:color="4F81BD"/>
              <w:left w:val="nil"/>
              <w:bottom w:val="single" w:sz="8" w:space="0" w:color="4F81BD"/>
              <w:right w:val="nil"/>
            </w:tcBorders>
            <w:hideMark/>
          </w:tcPr>
          <w:p w14:paraId="4AFEFF89" w14:textId="77777777" w:rsidR="00B40891" w:rsidRPr="00F23CE0" w:rsidRDefault="00B40891" w:rsidP="000578FC">
            <w:pPr>
              <w:tabs>
                <w:tab w:val="left" w:pos="360"/>
              </w:tabs>
              <w:spacing w:before="240" w:line="360" w:lineRule="auto"/>
              <w:mirrorIndents/>
              <w:jc w:val="center"/>
              <w:rPr>
                <w:rFonts w:ascii="Arial" w:hAnsi="Arial" w:cs="Arial"/>
                <w:b/>
                <w:bCs/>
                <w:sz w:val="20"/>
                <w:szCs w:val="20"/>
              </w:rPr>
            </w:pPr>
            <w:r w:rsidRPr="00F23CE0">
              <w:rPr>
                <w:rFonts w:ascii="Arial" w:hAnsi="Arial" w:cs="Arial"/>
                <w:b/>
                <w:bCs/>
                <w:sz w:val="20"/>
                <w:szCs w:val="20"/>
              </w:rPr>
              <w:t>100</w:t>
            </w:r>
          </w:p>
        </w:tc>
      </w:tr>
    </w:tbl>
    <w:p w14:paraId="52400E08" w14:textId="77777777" w:rsidR="006B0B9D" w:rsidRDefault="006B0B9D" w:rsidP="000578FC">
      <w:pPr>
        <w:spacing w:before="240" w:after="0" w:line="360" w:lineRule="auto"/>
        <w:rPr>
          <w:rFonts w:ascii="Arial" w:hAnsi="Arial" w:cs="Arial"/>
          <w:b/>
          <w:bCs/>
          <w:sz w:val="20"/>
          <w:szCs w:val="20"/>
        </w:rPr>
      </w:pPr>
    </w:p>
    <w:p w14:paraId="7E671ACD" w14:textId="77777777" w:rsidR="00B22037" w:rsidRPr="00F23CE0" w:rsidRDefault="00B22037" w:rsidP="000578FC">
      <w:pPr>
        <w:spacing w:before="240" w:after="0" w:line="360" w:lineRule="auto"/>
        <w:rPr>
          <w:rFonts w:ascii="Arial" w:hAnsi="Arial" w:cs="Arial"/>
          <w:b/>
          <w:bCs/>
          <w:sz w:val="20"/>
          <w:szCs w:val="20"/>
        </w:rPr>
      </w:pPr>
      <w:r w:rsidRPr="00F23CE0">
        <w:rPr>
          <w:rFonts w:ascii="Arial" w:hAnsi="Arial" w:cs="Arial"/>
          <w:b/>
          <w:bCs/>
          <w:sz w:val="20"/>
          <w:szCs w:val="20"/>
        </w:rPr>
        <w:t>Opis obliczania ceny oferty:</w:t>
      </w:r>
    </w:p>
    <w:p w14:paraId="547C18C4" w14:textId="77777777" w:rsidR="00B22037" w:rsidRPr="00F23CE0" w:rsidRDefault="00B22037" w:rsidP="00F9552C">
      <w:pPr>
        <w:spacing w:after="0" w:line="360" w:lineRule="auto"/>
        <w:rPr>
          <w:rFonts w:ascii="Arial" w:hAnsi="Arial" w:cs="Arial"/>
          <w:bCs/>
          <w:sz w:val="20"/>
          <w:szCs w:val="20"/>
        </w:rPr>
      </w:pPr>
      <w:r w:rsidRPr="00F23CE0">
        <w:rPr>
          <w:rFonts w:ascii="Arial" w:hAnsi="Arial" w:cs="Arial"/>
          <w:b/>
          <w:bCs/>
          <w:sz w:val="20"/>
          <w:szCs w:val="20"/>
        </w:rPr>
        <w:t>1.</w:t>
      </w:r>
      <w:r w:rsidR="00F9552C">
        <w:rPr>
          <w:rFonts w:ascii="Arial" w:hAnsi="Arial" w:cs="Arial"/>
          <w:b/>
          <w:bCs/>
          <w:sz w:val="20"/>
          <w:szCs w:val="20"/>
        </w:rPr>
        <w:t xml:space="preserve"> </w:t>
      </w:r>
      <w:r w:rsidRPr="00F23CE0">
        <w:rPr>
          <w:rFonts w:ascii="Arial" w:hAnsi="Arial" w:cs="Arial"/>
          <w:bCs/>
          <w:sz w:val="20"/>
          <w:szCs w:val="20"/>
        </w:rPr>
        <w:t>Cena podana w ofercie musi uwzględniać wszystkie wymogi, o których mowa w niniejszej dokumentacji oraz koszty niezbędne do prawidłowego i pełnego wykonania przedmiotu zamówienia.</w:t>
      </w:r>
    </w:p>
    <w:p w14:paraId="37CEFF6E" w14:textId="77777777" w:rsidR="00B22037" w:rsidRPr="00F23CE0" w:rsidRDefault="00F9552C" w:rsidP="00F9552C">
      <w:pPr>
        <w:spacing w:after="0" w:line="360" w:lineRule="auto"/>
        <w:rPr>
          <w:rFonts w:ascii="Arial" w:hAnsi="Arial" w:cs="Arial"/>
          <w:bCs/>
          <w:sz w:val="20"/>
          <w:szCs w:val="20"/>
        </w:rPr>
      </w:pPr>
      <w:r>
        <w:rPr>
          <w:rFonts w:ascii="Arial" w:hAnsi="Arial" w:cs="Arial"/>
          <w:bCs/>
          <w:sz w:val="20"/>
          <w:szCs w:val="20"/>
        </w:rPr>
        <w:lastRenderedPageBreak/>
        <w:t xml:space="preserve">2. </w:t>
      </w:r>
      <w:r w:rsidR="00B22037" w:rsidRPr="00F23CE0">
        <w:rPr>
          <w:rFonts w:ascii="Arial" w:hAnsi="Arial" w:cs="Arial"/>
          <w:bCs/>
          <w:sz w:val="20"/>
          <w:szCs w:val="20"/>
        </w:rPr>
        <w:t>Cena rozumiana jako zwrot</w:t>
      </w:r>
      <w:r w:rsidR="00843AB0">
        <w:rPr>
          <w:rFonts w:ascii="Arial" w:hAnsi="Arial" w:cs="Arial"/>
          <w:bCs/>
          <w:sz w:val="20"/>
          <w:szCs w:val="20"/>
        </w:rPr>
        <w:t xml:space="preserve"> kosztów pobrania, przechowania</w:t>
      </w:r>
      <w:r w:rsidR="00B22037" w:rsidRPr="00F23CE0">
        <w:rPr>
          <w:rFonts w:ascii="Arial" w:hAnsi="Arial" w:cs="Arial"/>
          <w:bCs/>
          <w:sz w:val="20"/>
          <w:szCs w:val="20"/>
        </w:rPr>
        <w:t xml:space="preserve"> i koordynacji procesu pobierania próbek materiału biologicznego oraz zgód pacjentów wraz z wymaganą dokumentacją.</w:t>
      </w:r>
    </w:p>
    <w:p w14:paraId="1B29EBD7" w14:textId="203DD208" w:rsidR="00B22037" w:rsidRPr="00F23CE0" w:rsidRDefault="00F9552C" w:rsidP="00F9552C">
      <w:pPr>
        <w:spacing w:after="0" w:line="360" w:lineRule="auto"/>
        <w:rPr>
          <w:rFonts w:ascii="Arial" w:hAnsi="Arial" w:cs="Arial"/>
          <w:bCs/>
          <w:sz w:val="20"/>
          <w:szCs w:val="20"/>
        </w:rPr>
      </w:pPr>
      <w:r>
        <w:rPr>
          <w:rFonts w:ascii="Arial" w:hAnsi="Arial" w:cs="Arial"/>
          <w:bCs/>
          <w:sz w:val="20"/>
          <w:szCs w:val="20"/>
        </w:rPr>
        <w:t xml:space="preserve">3. </w:t>
      </w:r>
      <w:r w:rsidR="00B22037" w:rsidRPr="00F23CE0">
        <w:rPr>
          <w:rFonts w:ascii="Arial" w:hAnsi="Arial" w:cs="Arial"/>
          <w:bCs/>
          <w:sz w:val="20"/>
          <w:szCs w:val="20"/>
        </w:rPr>
        <w:t>Cena obejmuje wszystkie elementy cenotwórcze wynikające z zakresu i sposobu realizacji przedmiotu zamówienia, w tym: wynagrodzenie koordynatora oraz personelu zaangażowanego w realizację przedmiotu umowy.</w:t>
      </w:r>
    </w:p>
    <w:p w14:paraId="32495885" w14:textId="77777777" w:rsidR="000D3DB3" w:rsidRPr="00F23CE0" w:rsidRDefault="000D3DB3" w:rsidP="00F9552C">
      <w:pPr>
        <w:spacing w:after="0" w:line="360" w:lineRule="auto"/>
        <w:rPr>
          <w:rFonts w:ascii="Arial" w:hAnsi="Arial" w:cs="Arial"/>
          <w:bCs/>
          <w:sz w:val="20"/>
          <w:szCs w:val="20"/>
        </w:rPr>
      </w:pPr>
    </w:p>
    <w:p w14:paraId="42D5AFBF" w14:textId="77777777" w:rsidR="00B22037" w:rsidRPr="00F23CE0" w:rsidRDefault="00B22037" w:rsidP="00F9552C">
      <w:pPr>
        <w:spacing w:after="0" w:line="360" w:lineRule="auto"/>
        <w:mirrorIndents/>
        <w:rPr>
          <w:rFonts w:ascii="Arial" w:eastAsia="Times New Roman" w:hAnsi="Arial" w:cs="Arial"/>
          <w:color w:val="000000"/>
          <w:sz w:val="20"/>
          <w:szCs w:val="20"/>
        </w:rPr>
      </w:pPr>
      <w:r w:rsidRPr="00F23CE0">
        <w:rPr>
          <w:rFonts w:ascii="Arial" w:eastAsia="Times New Roman" w:hAnsi="Arial" w:cs="Arial"/>
          <w:sz w:val="20"/>
          <w:szCs w:val="20"/>
        </w:rPr>
        <w:t>Zamawiający wybierze ofertę, która uzyska największą liczbę punktów.</w:t>
      </w:r>
    </w:p>
    <w:p w14:paraId="1AC40C87" w14:textId="27D61D9F" w:rsidR="00B22037" w:rsidRPr="00F23CE0" w:rsidRDefault="00B22037" w:rsidP="000578FC">
      <w:pPr>
        <w:spacing w:before="240" w:line="360" w:lineRule="auto"/>
        <w:mirrorIndents/>
        <w:rPr>
          <w:rFonts w:ascii="Arial" w:eastAsia="Arial" w:hAnsi="Arial" w:cs="Arial"/>
          <w:b/>
          <w:i/>
          <w:sz w:val="20"/>
          <w:szCs w:val="20"/>
        </w:rPr>
      </w:pPr>
      <w:r w:rsidRPr="00F23CE0">
        <w:rPr>
          <w:rFonts w:ascii="Arial" w:eastAsia="Times New Roman" w:hAnsi="Arial" w:cs="Arial"/>
          <w:sz w:val="20"/>
          <w:szCs w:val="20"/>
          <w:u w:val="single"/>
        </w:rPr>
        <w:t xml:space="preserve">Liczba punktów za </w:t>
      </w:r>
      <w:r w:rsidR="00D72C4C">
        <w:rPr>
          <w:rFonts w:ascii="Arial" w:eastAsia="Times New Roman" w:hAnsi="Arial" w:cs="Arial"/>
          <w:sz w:val="20"/>
          <w:szCs w:val="20"/>
          <w:u w:val="single"/>
        </w:rPr>
        <w:t>maksymalną</w:t>
      </w:r>
      <w:r w:rsidR="00D72C4C" w:rsidRPr="00D72C4C">
        <w:rPr>
          <w:rFonts w:ascii="Arial" w:eastAsia="Times New Roman" w:hAnsi="Arial" w:cs="Arial"/>
          <w:sz w:val="20"/>
          <w:szCs w:val="20"/>
          <w:u w:val="single"/>
        </w:rPr>
        <w:t xml:space="preserve"> nominalna wartość Zamówienia</w:t>
      </w:r>
      <w:r w:rsidRPr="00F23CE0">
        <w:rPr>
          <w:rFonts w:ascii="Arial" w:eastAsia="Times New Roman" w:hAnsi="Arial" w:cs="Arial"/>
          <w:sz w:val="20"/>
          <w:szCs w:val="20"/>
          <w:u w:val="single"/>
        </w:rPr>
        <w:br/>
      </w:r>
      <w:r w:rsidRPr="00F23CE0">
        <w:rPr>
          <w:rFonts w:ascii="Arial" w:eastAsia="Times New Roman" w:hAnsi="Arial" w:cs="Arial"/>
          <w:sz w:val="20"/>
          <w:szCs w:val="20"/>
        </w:rPr>
        <w:t>Przyznając liczbę punktów C za cenę realizacji całości zamówienia Zamawiający będzie posługiwał się wzorem:</w:t>
      </w:r>
      <w:r w:rsidRPr="00F23CE0">
        <w:rPr>
          <w:rFonts w:ascii="Arial" w:eastAsia="Times New Roman" w:hAnsi="Arial" w:cs="Arial"/>
          <w:sz w:val="20"/>
          <w:szCs w:val="20"/>
        </w:rPr>
        <w:br/>
      </w:r>
      <w:r w:rsidRPr="00F23CE0">
        <w:rPr>
          <w:rFonts w:ascii="Arial" w:hAnsi="Arial" w:cs="Arial"/>
          <w:b/>
          <w:i/>
          <w:sz w:val="20"/>
          <w:szCs w:val="20"/>
        </w:rPr>
        <w:t xml:space="preserve">C = (C </w:t>
      </w:r>
      <w:r w:rsidRPr="00F23CE0">
        <w:rPr>
          <w:rFonts w:ascii="Arial" w:hAnsi="Arial" w:cs="Arial"/>
          <w:b/>
          <w:i/>
          <w:sz w:val="20"/>
          <w:szCs w:val="20"/>
          <w:vertAlign w:val="subscript"/>
        </w:rPr>
        <w:t>min</w:t>
      </w:r>
      <w:r w:rsidRPr="00F23CE0">
        <w:rPr>
          <w:rFonts w:ascii="Arial" w:hAnsi="Arial" w:cs="Arial"/>
          <w:b/>
          <w:i/>
          <w:sz w:val="20"/>
          <w:szCs w:val="20"/>
        </w:rPr>
        <w:t xml:space="preserve"> / C </w:t>
      </w:r>
      <w:r w:rsidRPr="00F23CE0">
        <w:rPr>
          <w:rFonts w:ascii="Arial" w:hAnsi="Arial" w:cs="Arial"/>
          <w:b/>
          <w:i/>
          <w:sz w:val="20"/>
          <w:szCs w:val="20"/>
          <w:vertAlign w:val="subscript"/>
        </w:rPr>
        <w:t>x</w:t>
      </w:r>
      <w:r w:rsidRPr="00F23CE0">
        <w:rPr>
          <w:rFonts w:ascii="Arial" w:hAnsi="Arial" w:cs="Arial"/>
          <w:b/>
          <w:i/>
          <w:sz w:val="20"/>
          <w:szCs w:val="20"/>
        </w:rPr>
        <w:t xml:space="preserve"> ) x </w:t>
      </w:r>
      <w:r w:rsidR="00DB6A92">
        <w:rPr>
          <w:rFonts w:ascii="Arial" w:hAnsi="Arial" w:cs="Arial"/>
          <w:b/>
          <w:i/>
          <w:sz w:val="20"/>
          <w:szCs w:val="20"/>
        </w:rPr>
        <w:t>10</w:t>
      </w:r>
      <w:r w:rsidRPr="00F23CE0">
        <w:rPr>
          <w:rFonts w:ascii="Arial" w:hAnsi="Arial" w:cs="Arial"/>
          <w:b/>
          <w:i/>
          <w:sz w:val="20"/>
          <w:szCs w:val="20"/>
        </w:rPr>
        <w:t>0</w:t>
      </w:r>
    </w:p>
    <w:p w14:paraId="6E215E39" w14:textId="77777777" w:rsidR="00B22037" w:rsidRPr="00F23CE0" w:rsidRDefault="00B22037" w:rsidP="00EC459F">
      <w:pPr>
        <w:tabs>
          <w:tab w:val="left" w:pos="709"/>
        </w:tabs>
        <w:spacing w:after="0" w:line="360" w:lineRule="auto"/>
        <w:mirrorIndents/>
        <w:rPr>
          <w:rFonts w:ascii="Arial" w:hAnsi="Arial" w:cs="Arial"/>
          <w:sz w:val="20"/>
          <w:szCs w:val="20"/>
        </w:rPr>
      </w:pPr>
      <w:r w:rsidRPr="00F23CE0">
        <w:rPr>
          <w:rFonts w:ascii="Arial" w:hAnsi="Arial" w:cs="Arial"/>
          <w:sz w:val="20"/>
          <w:szCs w:val="20"/>
        </w:rPr>
        <w:t xml:space="preserve"> gdzie:</w:t>
      </w:r>
      <w:r w:rsidRPr="00F23CE0">
        <w:rPr>
          <w:rFonts w:ascii="Arial" w:hAnsi="Arial" w:cs="Arial"/>
          <w:sz w:val="20"/>
          <w:szCs w:val="20"/>
        </w:rPr>
        <w:tab/>
      </w:r>
      <w:r w:rsidRPr="00F23CE0">
        <w:rPr>
          <w:rFonts w:ascii="Arial" w:hAnsi="Arial" w:cs="Arial"/>
          <w:i/>
          <w:sz w:val="20"/>
          <w:szCs w:val="20"/>
        </w:rPr>
        <w:t>C</w:t>
      </w:r>
      <w:r w:rsidR="00F9552C">
        <w:rPr>
          <w:rFonts w:ascii="Arial" w:hAnsi="Arial" w:cs="Arial"/>
          <w:sz w:val="20"/>
          <w:szCs w:val="20"/>
        </w:rPr>
        <w:t xml:space="preserve"> </w:t>
      </w:r>
      <w:r w:rsidRPr="00F23CE0">
        <w:rPr>
          <w:rFonts w:ascii="Arial" w:hAnsi="Arial" w:cs="Arial"/>
          <w:sz w:val="20"/>
          <w:szCs w:val="20"/>
        </w:rPr>
        <w:t>- liczba punktów w kryterium „</w:t>
      </w:r>
      <w:r w:rsidR="00D72C4C">
        <w:rPr>
          <w:rFonts w:ascii="Arial" w:hAnsi="Arial" w:cs="Arial"/>
          <w:sz w:val="20"/>
          <w:szCs w:val="20"/>
        </w:rPr>
        <w:t>Maksymalna nominalna wartość Zamówienia</w:t>
      </w:r>
      <w:r w:rsidRPr="00F23CE0">
        <w:rPr>
          <w:rFonts w:ascii="Arial" w:hAnsi="Arial" w:cs="Arial"/>
          <w:sz w:val="20"/>
          <w:szCs w:val="20"/>
        </w:rPr>
        <w:t>”</w:t>
      </w:r>
    </w:p>
    <w:p w14:paraId="11289FFB" w14:textId="6C1EFDC0" w:rsidR="00B22037" w:rsidRPr="00F23CE0" w:rsidRDefault="00B22037" w:rsidP="00EC459F">
      <w:pPr>
        <w:spacing w:after="0" w:line="360" w:lineRule="auto"/>
        <w:mirrorIndents/>
        <w:rPr>
          <w:rFonts w:ascii="Arial" w:hAnsi="Arial" w:cs="Arial"/>
          <w:sz w:val="20"/>
          <w:szCs w:val="20"/>
        </w:rPr>
      </w:pPr>
      <w:r w:rsidRPr="00F23CE0">
        <w:rPr>
          <w:rFonts w:ascii="Arial" w:hAnsi="Arial" w:cs="Arial"/>
          <w:sz w:val="20"/>
          <w:szCs w:val="20"/>
        </w:rPr>
        <w:tab/>
      </w:r>
      <w:r w:rsidRPr="00F23CE0">
        <w:rPr>
          <w:rFonts w:ascii="Arial" w:hAnsi="Arial" w:cs="Arial"/>
          <w:i/>
          <w:sz w:val="20"/>
          <w:szCs w:val="20"/>
        </w:rPr>
        <w:t xml:space="preserve">C </w:t>
      </w:r>
      <w:r w:rsidRPr="00F23CE0">
        <w:rPr>
          <w:rFonts w:ascii="Arial" w:hAnsi="Arial" w:cs="Arial"/>
          <w:sz w:val="20"/>
          <w:szCs w:val="20"/>
          <w:vertAlign w:val="subscript"/>
        </w:rPr>
        <w:t>min</w:t>
      </w:r>
      <w:r w:rsidRPr="00F23CE0">
        <w:rPr>
          <w:rFonts w:ascii="Arial" w:hAnsi="Arial" w:cs="Arial"/>
          <w:sz w:val="20"/>
          <w:szCs w:val="20"/>
          <w:vertAlign w:val="subscript"/>
        </w:rPr>
        <w:tab/>
      </w:r>
      <w:r w:rsidRPr="00F23CE0">
        <w:rPr>
          <w:rFonts w:ascii="Arial" w:hAnsi="Arial" w:cs="Arial"/>
          <w:sz w:val="20"/>
          <w:szCs w:val="20"/>
        </w:rPr>
        <w:t xml:space="preserve"> - najniższa cena spośród złożonych ofert</w:t>
      </w:r>
    </w:p>
    <w:p w14:paraId="5E8E099E" w14:textId="7BF991BA" w:rsidR="00B22037" w:rsidRPr="00F23CE0" w:rsidRDefault="00B22037" w:rsidP="00EC459F">
      <w:pPr>
        <w:tabs>
          <w:tab w:val="left" w:pos="360"/>
        </w:tabs>
        <w:spacing w:after="0" w:line="360" w:lineRule="auto"/>
        <w:mirrorIndents/>
        <w:rPr>
          <w:rFonts w:ascii="Arial" w:hAnsi="Arial" w:cs="Arial"/>
          <w:sz w:val="20"/>
          <w:szCs w:val="20"/>
        </w:rPr>
      </w:pPr>
      <w:r w:rsidRPr="00F23CE0">
        <w:rPr>
          <w:rFonts w:ascii="Arial" w:hAnsi="Arial" w:cs="Arial"/>
          <w:i/>
          <w:sz w:val="20"/>
          <w:szCs w:val="20"/>
        </w:rPr>
        <w:tab/>
      </w:r>
      <w:r w:rsidRPr="00F23CE0">
        <w:rPr>
          <w:rFonts w:ascii="Arial" w:hAnsi="Arial" w:cs="Arial"/>
          <w:i/>
          <w:sz w:val="20"/>
          <w:szCs w:val="20"/>
        </w:rPr>
        <w:tab/>
      </w:r>
      <w:proofErr w:type="spellStart"/>
      <w:r w:rsidRPr="00F23CE0">
        <w:rPr>
          <w:rFonts w:ascii="Arial" w:hAnsi="Arial" w:cs="Arial"/>
          <w:i/>
          <w:sz w:val="20"/>
          <w:szCs w:val="20"/>
        </w:rPr>
        <w:t>C</w:t>
      </w:r>
      <w:r w:rsidRPr="00F23CE0">
        <w:rPr>
          <w:rFonts w:ascii="Arial" w:hAnsi="Arial" w:cs="Arial"/>
          <w:i/>
          <w:sz w:val="20"/>
          <w:szCs w:val="20"/>
          <w:vertAlign w:val="subscript"/>
        </w:rPr>
        <w:t>x</w:t>
      </w:r>
      <w:proofErr w:type="spellEnd"/>
      <w:r w:rsidRPr="00F23CE0">
        <w:rPr>
          <w:rFonts w:ascii="Arial" w:hAnsi="Arial" w:cs="Arial"/>
          <w:i/>
          <w:sz w:val="20"/>
          <w:szCs w:val="20"/>
          <w:vertAlign w:val="subscript"/>
        </w:rPr>
        <w:t xml:space="preserve"> </w:t>
      </w:r>
      <w:r w:rsidRPr="00F23CE0">
        <w:rPr>
          <w:rFonts w:ascii="Arial" w:hAnsi="Arial" w:cs="Arial"/>
          <w:sz w:val="20"/>
          <w:szCs w:val="20"/>
          <w:vertAlign w:val="subscript"/>
        </w:rPr>
        <w:tab/>
        <w:t xml:space="preserve"> </w:t>
      </w:r>
      <w:r w:rsidRPr="00F23CE0">
        <w:rPr>
          <w:rFonts w:ascii="Arial" w:hAnsi="Arial" w:cs="Arial"/>
          <w:sz w:val="20"/>
          <w:szCs w:val="20"/>
        </w:rPr>
        <w:t>- cena oferty badanej</w:t>
      </w:r>
    </w:p>
    <w:p w14:paraId="0A13DD66" w14:textId="77777777" w:rsidR="00B22037" w:rsidRPr="00F23CE0" w:rsidRDefault="00B22037" w:rsidP="00EC459F">
      <w:pPr>
        <w:spacing w:after="0" w:line="360" w:lineRule="auto"/>
        <w:rPr>
          <w:rFonts w:ascii="Arial" w:hAnsi="Arial" w:cs="Arial"/>
          <w:bCs/>
          <w:sz w:val="20"/>
          <w:szCs w:val="20"/>
        </w:rPr>
      </w:pPr>
    </w:p>
    <w:p w14:paraId="37215438" w14:textId="77777777" w:rsidR="00B22037" w:rsidRPr="00F23CE0" w:rsidRDefault="00B22037" w:rsidP="00EC459F">
      <w:pPr>
        <w:spacing w:after="0" w:line="360" w:lineRule="auto"/>
        <w:contextualSpacing/>
        <w:rPr>
          <w:rFonts w:ascii="Arial" w:hAnsi="Arial" w:cs="Arial"/>
          <w:sz w:val="20"/>
          <w:szCs w:val="20"/>
        </w:rPr>
      </w:pPr>
      <w:r w:rsidRPr="00F23CE0">
        <w:rPr>
          <w:rFonts w:ascii="Arial" w:hAnsi="Arial" w:cs="Arial"/>
          <w:sz w:val="20"/>
          <w:szCs w:val="20"/>
        </w:rPr>
        <w:t>1. Za ofertę najkorzystniejszą uznana zostanie oferta, której zostanie przyznana najwyższa ilość punktów (z najniższą ceną).</w:t>
      </w:r>
    </w:p>
    <w:p w14:paraId="14A8AABC" w14:textId="77777777" w:rsidR="00B22037" w:rsidRPr="00F23CE0" w:rsidRDefault="00B22037" w:rsidP="00EC459F">
      <w:pPr>
        <w:spacing w:after="0" w:line="360" w:lineRule="auto"/>
        <w:contextualSpacing/>
        <w:rPr>
          <w:rFonts w:ascii="Arial" w:hAnsi="Arial" w:cs="Arial"/>
          <w:sz w:val="20"/>
          <w:szCs w:val="20"/>
        </w:rPr>
      </w:pPr>
      <w:r w:rsidRPr="00F23CE0">
        <w:rPr>
          <w:rFonts w:ascii="Arial" w:hAnsi="Arial" w:cs="Arial"/>
          <w:sz w:val="20"/>
          <w:szCs w:val="20"/>
        </w:rPr>
        <w:t>2. Obliczenia w kryterium dokonane zostaną z dokładnością do 0,01 punktu.</w:t>
      </w:r>
    </w:p>
    <w:p w14:paraId="25AA9F3A" w14:textId="77777777" w:rsidR="00B22037" w:rsidRDefault="00B22037" w:rsidP="00EC459F">
      <w:pPr>
        <w:spacing w:after="0" w:line="360" w:lineRule="auto"/>
        <w:contextualSpacing/>
        <w:rPr>
          <w:rFonts w:ascii="Arial" w:hAnsi="Arial" w:cs="Arial"/>
          <w:sz w:val="20"/>
          <w:szCs w:val="20"/>
        </w:rPr>
      </w:pPr>
      <w:r w:rsidRPr="00F23CE0">
        <w:rPr>
          <w:rFonts w:ascii="Arial" w:hAnsi="Arial" w:cs="Arial"/>
          <w:sz w:val="20"/>
          <w:szCs w:val="20"/>
        </w:rPr>
        <w:t xml:space="preserve">3. </w:t>
      </w:r>
      <w:r w:rsidR="00765485">
        <w:rPr>
          <w:rFonts w:ascii="Arial" w:hAnsi="Arial" w:cs="Arial"/>
          <w:sz w:val="20"/>
          <w:szCs w:val="20"/>
        </w:rPr>
        <w:t>W ofercie Wykonawca jest zobowiązany do wskazania ceny netto i brutto (powiększonej o podatek od towarów i usług – jeśli dotyczy) Zamówienia.</w:t>
      </w:r>
    </w:p>
    <w:p w14:paraId="1DAB3F00" w14:textId="77777777" w:rsidR="00E22CF2" w:rsidRDefault="00E22CF2" w:rsidP="00EC459F">
      <w:pPr>
        <w:spacing w:after="0" w:line="360" w:lineRule="auto"/>
        <w:contextualSpacing/>
        <w:rPr>
          <w:rFonts w:ascii="Arial" w:hAnsi="Arial" w:cs="Arial"/>
          <w:sz w:val="20"/>
          <w:szCs w:val="20"/>
        </w:rPr>
      </w:pPr>
    </w:p>
    <w:p w14:paraId="0EF46D94" w14:textId="77777777" w:rsidR="00B22037" w:rsidRPr="00F23CE0" w:rsidRDefault="00B22037" w:rsidP="000578FC">
      <w:pPr>
        <w:spacing w:before="240" w:after="0" w:line="360" w:lineRule="auto"/>
        <w:rPr>
          <w:rFonts w:ascii="Arial" w:hAnsi="Arial" w:cs="Arial"/>
          <w:b/>
          <w:bCs/>
          <w:sz w:val="20"/>
          <w:szCs w:val="20"/>
        </w:rPr>
      </w:pPr>
      <w:r w:rsidRPr="00F23CE0">
        <w:rPr>
          <w:rFonts w:ascii="Arial" w:hAnsi="Arial" w:cs="Arial"/>
          <w:b/>
          <w:bCs/>
          <w:sz w:val="20"/>
          <w:szCs w:val="20"/>
        </w:rPr>
        <w:t xml:space="preserve">IX. Klauzula informacyjna RODO </w:t>
      </w:r>
    </w:p>
    <w:p w14:paraId="521C70CD" w14:textId="77777777" w:rsidR="00B22037" w:rsidRPr="00F23CE0" w:rsidRDefault="00B22037" w:rsidP="00EC459F">
      <w:pPr>
        <w:spacing w:after="0" w:line="360" w:lineRule="auto"/>
        <w:rPr>
          <w:rFonts w:ascii="Arial" w:hAnsi="Arial" w:cs="Arial"/>
          <w:bCs/>
          <w:sz w:val="20"/>
          <w:szCs w:val="20"/>
        </w:rPr>
      </w:pPr>
      <w:r w:rsidRPr="00F23CE0">
        <w:rPr>
          <w:rFonts w:ascii="Arial" w:hAnsi="Arial" w:cs="Arial"/>
          <w:bCs/>
          <w:sz w:val="20"/>
          <w:szCs w:val="20"/>
        </w:rPr>
        <w:t xml:space="preserve">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8203E7E" w14:textId="77777777" w:rsidR="00B22037" w:rsidRPr="00F23CE0" w:rsidRDefault="00B22037" w:rsidP="00EC459F">
      <w:pPr>
        <w:spacing w:after="0" w:line="360" w:lineRule="auto"/>
        <w:rPr>
          <w:rFonts w:ascii="Arial" w:hAnsi="Arial" w:cs="Arial"/>
          <w:bCs/>
          <w:sz w:val="20"/>
          <w:szCs w:val="20"/>
        </w:rPr>
      </w:pPr>
      <w:r w:rsidRPr="00F23CE0">
        <w:rPr>
          <w:rFonts w:ascii="Arial" w:hAnsi="Arial" w:cs="Arial"/>
          <w:bCs/>
          <w:sz w:val="20"/>
          <w:szCs w:val="20"/>
        </w:rPr>
        <w:t>•</w:t>
      </w:r>
      <w:r w:rsidRPr="00F23CE0">
        <w:rPr>
          <w:rFonts w:ascii="Arial" w:hAnsi="Arial" w:cs="Arial"/>
          <w:bCs/>
          <w:sz w:val="20"/>
          <w:szCs w:val="20"/>
        </w:rPr>
        <w:tab/>
        <w:t xml:space="preserve">administratorem Pani/Pana danych osobowych jest Gdański Uniwersytet Medyczny, ul. M. Skłodowskiej-Curie 3a, 80-210 Gdańsk, kontakt z Inspektorem ochrony danych osobowych możliwy jest pod </w:t>
      </w:r>
      <w:r w:rsidR="00E22CF2">
        <w:rPr>
          <w:rFonts w:ascii="Arial" w:hAnsi="Arial" w:cs="Arial"/>
          <w:bCs/>
          <w:sz w:val="20"/>
          <w:szCs w:val="20"/>
        </w:rPr>
        <w:t>adresem email: iod@gumed.edu.pl</w:t>
      </w:r>
      <w:r w:rsidRPr="00F23CE0">
        <w:rPr>
          <w:rFonts w:ascii="Arial" w:hAnsi="Arial" w:cs="Arial"/>
          <w:bCs/>
          <w:sz w:val="20"/>
          <w:szCs w:val="20"/>
        </w:rPr>
        <w:t>;</w:t>
      </w:r>
    </w:p>
    <w:p w14:paraId="780A2F54" w14:textId="34F082ED" w:rsidR="00B22037" w:rsidRPr="006766BA" w:rsidRDefault="00B22037" w:rsidP="00EC459F">
      <w:pPr>
        <w:spacing w:after="0" w:line="360" w:lineRule="auto"/>
        <w:rPr>
          <w:rFonts w:ascii="Arial" w:hAnsi="Arial" w:cs="Arial"/>
          <w:bCs/>
          <w:color w:val="FF0000"/>
          <w:sz w:val="20"/>
          <w:szCs w:val="20"/>
        </w:rPr>
      </w:pPr>
      <w:r w:rsidRPr="00F23CE0">
        <w:rPr>
          <w:rFonts w:ascii="Arial" w:hAnsi="Arial" w:cs="Arial"/>
          <w:bCs/>
          <w:sz w:val="20"/>
          <w:szCs w:val="20"/>
        </w:rPr>
        <w:t>•</w:t>
      </w:r>
      <w:r w:rsidRPr="00F23CE0">
        <w:rPr>
          <w:rFonts w:ascii="Arial" w:hAnsi="Arial" w:cs="Arial"/>
          <w:bCs/>
          <w:sz w:val="20"/>
          <w:szCs w:val="20"/>
        </w:rPr>
        <w:tab/>
        <w:t xml:space="preserve">Pani/Pana dane osobowe przetwarzane będą na podstawie art. 6 ust. 1 lit. c RODO w celu związanym z </w:t>
      </w:r>
      <w:r w:rsidR="00E22CF2">
        <w:rPr>
          <w:rFonts w:ascii="Arial" w:hAnsi="Arial" w:cs="Arial"/>
          <w:bCs/>
          <w:sz w:val="20"/>
          <w:szCs w:val="20"/>
        </w:rPr>
        <w:t xml:space="preserve">postępowaniem prowadzonym w </w:t>
      </w:r>
      <w:r w:rsidR="00E22CF2" w:rsidRPr="006B0B9D">
        <w:rPr>
          <w:rFonts w:ascii="Arial" w:hAnsi="Arial" w:cs="Arial"/>
          <w:bCs/>
          <w:sz w:val="20"/>
          <w:szCs w:val="20"/>
        </w:rPr>
        <w:t xml:space="preserve">trybie  zapytania ofertowego nr  </w:t>
      </w:r>
      <w:r w:rsidR="001272D3">
        <w:rPr>
          <w:rFonts w:ascii="Arial" w:hAnsi="Arial" w:cs="Arial"/>
          <w:bCs/>
          <w:sz w:val="20"/>
          <w:szCs w:val="20"/>
        </w:rPr>
        <w:t>1</w:t>
      </w:r>
      <w:r w:rsidR="00E22CF2" w:rsidRPr="006B0B9D">
        <w:rPr>
          <w:rFonts w:ascii="Arial" w:hAnsi="Arial" w:cs="Arial"/>
          <w:bCs/>
          <w:sz w:val="20"/>
          <w:szCs w:val="20"/>
        </w:rPr>
        <w:t>/OPUS15/20</w:t>
      </w:r>
      <w:r w:rsidR="001272D3">
        <w:rPr>
          <w:rFonts w:ascii="Arial" w:hAnsi="Arial" w:cs="Arial"/>
          <w:bCs/>
          <w:sz w:val="20"/>
          <w:szCs w:val="20"/>
        </w:rPr>
        <w:t>20</w:t>
      </w:r>
      <w:r w:rsidR="00E22CF2" w:rsidRPr="006B0B9D">
        <w:rPr>
          <w:rFonts w:ascii="Arial" w:hAnsi="Arial" w:cs="Arial"/>
          <w:bCs/>
          <w:sz w:val="20"/>
          <w:szCs w:val="20"/>
        </w:rPr>
        <w:t>;</w:t>
      </w:r>
    </w:p>
    <w:p w14:paraId="39C69543" w14:textId="77777777" w:rsidR="00B22037" w:rsidRPr="00F23CE0" w:rsidRDefault="00B22037" w:rsidP="00EC459F">
      <w:pPr>
        <w:spacing w:after="0" w:line="360" w:lineRule="auto"/>
        <w:rPr>
          <w:rFonts w:ascii="Arial" w:hAnsi="Arial" w:cs="Arial"/>
          <w:bCs/>
          <w:sz w:val="20"/>
          <w:szCs w:val="20"/>
        </w:rPr>
      </w:pPr>
      <w:r w:rsidRPr="00F23CE0">
        <w:rPr>
          <w:rFonts w:ascii="Arial" w:hAnsi="Arial" w:cs="Arial"/>
          <w:bCs/>
          <w:sz w:val="20"/>
          <w:szCs w:val="20"/>
        </w:rPr>
        <w:lastRenderedPageBreak/>
        <w:t>•</w:t>
      </w:r>
      <w:r w:rsidRPr="00F23CE0">
        <w:rPr>
          <w:rFonts w:ascii="Arial" w:hAnsi="Arial" w:cs="Arial"/>
          <w:bCs/>
          <w:sz w:val="20"/>
          <w:szCs w:val="20"/>
        </w:rPr>
        <w:tab/>
        <w:t xml:space="preserve">odbiorcami Pani/Pana danych osobowych będą osoby lub podmioty, którym udostępniona zostanie dokumentacja postępowania w oparciu o art. 8 oraz art. 96 ust. 3 ustawy z dnia 29 stycznia 2004 r. – Prawo zamówień </w:t>
      </w:r>
      <w:r w:rsidRPr="006B0B9D">
        <w:rPr>
          <w:rFonts w:ascii="Arial" w:hAnsi="Arial" w:cs="Arial"/>
          <w:bCs/>
          <w:sz w:val="20"/>
          <w:szCs w:val="20"/>
        </w:rPr>
        <w:t>publicznych (Dz. U. z 201</w:t>
      </w:r>
      <w:r w:rsidR="00B761FB" w:rsidRPr="006B0B9D">
        <w:rPr>
          <w:rFonts w:ascii="Arial" w:hAnsi="Arial" w:cs="Arial"/>
          <w:bCs/>
          <w:sz w:val="20"/>
          <w:szCs w:val="20"/>
        </w:rPr>
        <w:t>9</w:t>
      </w:r>
      <w:r w:rsidRPr="006B0B9D">
        <w:rPr>
          <w:rFonts w:ascii="Arial" w:hAnsi="Arial" w:cs="Arial"/>
          <w:bCs/>
          <w:sz w:val="20"/>
          <w:szCs w:val="20"/>
        </w:rPr>
        <w:t xml:space="preserve"> r. poz.</w:t>
      </w:r>
      <w:r w:rsidR="00B761FB" w:rsidRPr="006B0B9D">
        <w:rPr>
          <w:rFonts w:ascii="Arial" w:hAnsi="Arial" w:cs="Arial"/>
          <w:bCs/>
          <w:sz w:val="20"/>
          <w:szCs w:val="20"/>
        </w:rPr>
        <w:t>1843</w:t>
      </w:r>
      <w:r w:rsidRPr="006B0B9D">
        <w:rPr>
          <w:rFonts w:ascii="Arial" w:hAnsi="Arial" w:cs="Arial"/>
          <w:bCs/>
          <w:sz w:val="20"/>
          <w:szCs w:val="20"/>
        </w:rPr>
        <w:t>), dalej</w:t>
      </w:r>
      <w:r w:rsidRPr="00F23CE0">
        <w:rPr>
          <w:rFonts w:ascii="Arial" w:hAnsi="Arial" w:cs="Arial"/>
          <w:bCs/>
          <w:sz w:val="20"/>
          <w:szCs w:val="20"/>
        </w:rPr>
        <w:t xml:space="preserve"> „ustawa </w:t>
      </w:r>
      <w:proofErr w:type="spellStart"/>
      <w:r w:rsidRPr="00F23CE0">
        <w:rPr>
          <w:rFonts w:ascii="Arial" w:hAnsi="Arial" w:cs="Arial"/>
          <w:bCs/>
          <w:sz w:val="20"/>
          <w:szCs w:val="20"/>
        </w:rPr>
        <w:t>Pzp</w:t>
      </w:r>
      <w:proofErr w:type="spellEnd"/>
      <w:r w:rsidRPr="00F23CE0">
        <w:rPr>
          <w:rFonts w:ascii="Arial" w:hAnsi="Arial" w:cs="Arial"/>
          <w:bCs/>
          <w:sz w:val="20"/>
          <w:szCs w:val="20"/>
        </w:rPr>
        <w:t xml:space="preserve">”; </w:t>
      </w:r>
    </w:p>
    <w:p w14:paraId="12590CF9" w14:textId="77777777" w:rsidR="00B22037" w:rsidRPr="00F23CE0" w:rsidRDefault="00B22037" w:rsidP="00EC459F">
      <w:pPr>
        <w:spacing w:after="0" w:line="360" w:lineRule="auto"/>
        <w:rPr>
          <w:rFonts w:ascii="Arial" w:hAnsi="Arial" w:cs="Arial"/>
          <w:bCs/>
          <w:sz w:val="20"/>
          <w:szCs w:val="20"/>
        </w:rPr>
      </w:pPr>
      <w:r w:rsidRPr="00F23CE0">
        <w:rPr>
          <w:rFonts w:ascii="Arial" w:hAnsi="Arial" w:cs="Arial"/>
          <w:bCs/>
          <w:sz w:val="20"/>
          <w:szCs w:val="20"/>
        </w:rPr>
        <w:t>•</w:t>
      </w:r>
      <w:r w:rsidRPr="00F23CE0">
        <w:rPr>
          <w:rFonts w:ascii="Arial" w:hAnsi="Arial" w:cs="Arial"/>
          <w:bCs/>
          <w:sz w:val="20"/>
          <w:szCs w:val="20"/>
        </w:rPr>
        <w:tab/>
        <w:t xml:space="preserve">Pani/Pana dane osobowe będą przechowywane, zgodnie z art. 97 ust. 1 ustawy </w:t>
      </w:r>
      <w:proofErr w:type="spellStart"/>
      <w:r w:rsidRPr="00F23CE0">
        <w:rPr>
          <w:rFonts w:ascii="Arial" w:hAnsi="Arial" w:cs="Arial"/>
          <w:bCs/>
          <w:sz w:val="20"/>
          <w:szCs w:val="20"/>
        </w:rPr>
        <w:t>Pzp</w:t>
      </w:r>
      <w:proofErr w:type="spellEnd"/>
      <w:r w:rsidRPr="00F23CE0">
        <w:rPr>
          <w:rFonts w:ascii="Arial" w:hAnsi="Arial" w:cs="Arial"/>
          <w:bCs/>
          <w:sz w:val="20"/>
          <w:szCs w:val="20"/>
        </w:rPr>
        <w:t>, przez okres 4 lat od dnia zakończenia postępowania o udzielenie zamówienia, a jeżeli czas trwania umowy przekracza 4 lata, okres przechowywania obejmuje cały czas trwania umowy;</w:t>
      </w:r>
    </w:p>
    <w:p w14:paraId="7D5379EE" w14:textId="77777777" w:rsidR="00B22037" w:rsidRPr="00F23CE0" w:rsidRDefault="00B22037" w:rsidP="00EC459F">
      <w:pPr>
        <w:spacing w:after="0" w:line="360" w:lineRule="auto"/>
        <w:rPr>
          <w:rFonts w:ascii="Arial" w:hAnsi="Arial" w:cs="Arial"/>
          <w:bCs/>
          <w:sz w:val="20"/>
          <w:szCs w:val="20"/>
        </w:rPr>
      </w:pPr>
      <w:r w:rsidRPr="00F23CE0">
        <w:rPr>
          <w:rFonts w:ascii="Arial" w:hAnsi="Arial" w:cs="Arial"/>
          <w:bCs/>
          <w:sz w:val="20"/>
          <w:szCs w:val="20"/>
        </w:rPr>
        <w:t>•</w:t>
      </w:r>
      <w:r w:rsidRPr="00F23CE0">
        <w:rPr>
          <w:rFonts w:ascii="Arial" w:hAnsi="Arial" w:cs="Arial"/>
          <w:bCs/>
          <w:sz w:val="20"/>
          <w:szCs w:val="20"/>
        </w:rPr>
        <w:tab/>
        <w:t xml:space="preserve">obowiązek podania przez Panią/Pana danych osobowych bezpośrednio Pani/Pana dotyczących jest wymogiem ustawowym określonym w przepisach ustawy </w:t>
      </w:r>
      <w:proofErr w:type="spellStart"/>
      <w:r w:rsidRPr="00F23CE0">
        <w:rPr>
          <w:rFonts w:ascii="Arial" w:hAnsi="Arial" w:cs="Arial"/>
          <w:bCs/>
          <w:sz w:val="20"/>
          <w:szCs w:val="20"/>
        </w:rPr>
        <w:t>Pzp</w:t>
      </w:r>
      <w:proofErr w:type="spellEnd"/>
      <w:r w:rsidRPr="00F23CE0">
        <w:rPr>
          <w:rFonts w:ascii="Arial" w:hAnsi="Arial" w:cs="Arial"/>
          <w:bCs/>
          <w:sz w:val="20"/>
          <w:szCs w:val="20"/>
        </w:rPr>
        <w:t xml:space="preserve">, związanym z udziałem w postępowaniu o udzielenie zamówienia publicznego; konsekwencje niepodania określonych danych wynikają z ustawy </w:t>
      </w:r>
      <w:proofErr w:type="spellStart"/>
      <w:r w:rsidRPr="00F23CE0">
        <w:rPr>
          <w:rFonts w:ascii="Arial" w:hAnsi="Arial" w:cs="Arial"/>
          <w:bCs/>
          <w:sz w:val="20"/>
          <w:szCs w:val="20"/>
        </w:rPr>
        <w:t>Pzp</w:t>
      </w:r>
      <w:proofErr w:type="spellEnd"/>
      <w:r w:rsidRPr="00F23CE0">
        <w:rPr>
          <w:rFonts w:ascii="Arial" w:hAnsi="Arial" w:cs="Arial"/>
          <w:bCs/>
          <w:sz w:val="20"/>
          <w:szCs w:val="20"/>
        </w:rPr>
        <w:t>;</w:t>
      </w:r>
    </w:p>
    <w:p w14:paraId="067998A0" w14:textId="77777777" w:rsidR="00B22037" w:rsidRPr="00F23CE0" w:rsidRDefault="00B22037" w:rsidP="00EC459F">
      <w:pPr>
        <w:spacing w:after="0" w:line="360" w:lineRule="auto"/>
        <w:rPr>
          <w:rFonts w:ascii="Arial" w:hAnsi="Arial" w:cs="Arial"/>
          <w:bCs/>
          <w:sz w:val="20"/>
          <w:szCs w:val="20"/>
        </w:rPr>
      </w:pPr>
      <w:r w:rsidRPr="00F23CE0">
        <w:rPr>
          <w:rFonts w:ascii="Arial" w:hAnsi="Arial" w:cs="Arial"/>
          <w:bCs/>
          <w:sz w:val="20"/>
          <w:szCs w:val="20"/>
        </w:rPr>
        <w:t>•</w:t>
      </w:r>
      <w:r w:rsidRPr="00F23CE0">
        <w:rPr>
          <w:rFonts w:ascii="Arial" w:hAnsi="Arial" w:cs="Arial"/>
          <w:bCs/>
          <w:sz w:val="20"/>
          <w:szCs w:val="20"/>
        </w:rPr>
        <w:tab/>
        <w:t>w odniesieniu do Pani/Pana danych osobowych decyzje nie będą podejmowane w sposób zautomatyzowany, stosowanie do art. 22 RODO;</w:t>
      </w:r>
    </w:p>
    <w:p w14:paraId="01E0DAAA" w14:textId="77777777" w:rsidR="00B22037" w:rsidRPr="00F23CE0" w:rsidRDefault="00B22037" w:rsidP="00EC459F">
      <w:pPr>
        <w:spacing w:after="0" w:line="360" w:lineRule="auto"/>
        <w:rPr>
          <w:rFonts w:ascii="Arial" w:hAnsi="Arial" w:cs="Arial"/>
          <w:bCs/>
          <w:sz w:val="20"/>
          <w:szCs w:val="20"/>
        </w:rPr>
      </w:pPr>
      <w:r w:rsidRPr="00F23CE0">
        <w:rPr>
          <w:rFonts w:ascii="Arial" w:hAnsi="Arial" w:cs="Arial"/>
          <w:bCs/>
          <w:sz w:val="20"/>
          <w:szCs w:val="20"/>
        </w:rPr>
        <w:t>•</w:t>
      </w:r>
      <w:r w:rsidRPr="00F23CE0">
        <w:rPr>
          <w:rFonts w:ascii="Arial" w:hAnsi="Arial" w:cs="Arial"/>
          <w:bCs/>
          <w:sz w:val="20"/>
          <w:szCs w:val="20"/>
        </w:rPr>
        <w:tab/>
        <w:t>posiada Pani/Pan:</w:t>
      </w:r>
    </w:p>
    <w:p w14:paraId="2A316980" w14:textId="77777777" w:rsidR="00B22037" w:rsidRPr="00F23CE0" w:rsidRDefault="00B22037" w:rsidP="00EC459F">
      <w:pPr>
        <w:spacing w:after="0" w:line="360" w:lineRule="auto"/>
        <w:rPr>
          <w:rFonts w:ascii="Arial" w:hAnsi="Arial" w:cs="Arial"/>
          <w:bCs/>
          <w:sz w:val="20"/>
          <w:szCs w:val="20"/>
        </w:rPr>
      </w:pPr>
      <w:r w:rsidRPr="00F23CE0">
        <w:rPr>
          <w:rFonts w:ascii="Arial" w:hAnsi="Arial" w:cs="Arial"/>
          <w:bCs/>
          <w:sz w:val="20"/>
          <w:szCs w:val="20"/>
        </w:rPr>
        <w:t>− na podstawie art. 15 RODO prawo dostępu do danych osobowych Pani/Pana dotyczących;</w:t>
      </w:r>
    </w:p>
    <w:p w14:paraId="44A920C1" w14:textId="77777777" w:rsidR="00B22037" w:rsidRPr="00F23CE0" w:rsidRDefault="00B22037" w:rsidP="00EC459F">
      <w:pPr>
        <w:spacing w:after="0" w:line="360" w:lineRule="auto"/>
        <w:rPr>
          <w:rFonts w:ascii="Arial" w:hAnsi="Arial" w:cs="Arial"/>
          <w:bCs/>
          <w:sz w:val="20"/>
          <w:szCs w:val="20"/>
        </w:rPr>
      </w:pPr>
      <w:r w:rsidRPr="00F23CE0">
        <w:rPr>
          <w:rFonts w:ascii="Arial" w:hAnsi="Arial" w:cs="Arial"/>
          <w:bCs/>
          <w:sz w:val="20"/>
          <w:szCs w:val="20"/>
        </w:rPr>
        <w:t>− na podstawie art. 16 RODO prawo do sprostowania Pani/Pana danych osobowych ;</w:t>
      </w:r>
    </w:p>
    <w:p w14:paraId="275A6102" w14:textId="77777777" w:rsidR="00B22037" w:rsidRPr="00F23CE0" w:rsidRDefault="00B22037" w:rsidP="00EC459F">
      <w:pPr>
        <w:spacing w:after="0" w:line="360" w:lineRule="auto"/>
        <w:rPr>
          <w:rFonts w:ascii="Arial" w:hAnsi="Arial" w:cs="Arial"/>
          <w:bCs/>
          <w:sz w:val="20"/>
          <w:szCs w:val="20"/>
        </w:rPr>
      </w:pPr>
      <w:r w:rsidRPr="00F23CE0">
        <w:rPr>
          <w:rFonts w:ascii="Arial" w:hAnsi="Arial" w:cs="Arial"/>
          <w:bCs/>
          <w:sz w:val="20"/>
          <w:szCs w:val="20"/>
        </w:rPr>
        <w:t>− na podstawie art. 18 RODO prawo żądania od administratora ograniczenia przetwarzania danych osobowych z zastrzeżeniem przypadków, o których mowa w art. 18 ust. 2 RODO;</w:t>
      </w:r>
    </w:p>
    <w:p w14:paraId="51485BD9" w14:textId="77777777" w:rsidR="00B22037" w:rsidRPr="00F23CE0" w:rsidRDefault="00B22037" w:rsidP="00EC459F">
      <w:pPr>
        <w:spacing w:after="0" w:line="360" w:lineRule="auto"/>
        <w:rPr>
          <w:rFonts w:ascii="Arial" w:hAnsi="Arial" w:cs="Arial"/>
          <w:bCs/>
          <w:sz w:val="20"/>
          <w:szCs w:val="20"/>
        </w:rPr>
      </w:pPr>
      <w:r w:rsidRPr="00F23CE0">
        <w:rPr>
          <w:rFonts w:ascii="Arial" w:hAnsi="Arial" w:cs="Arial"/>
          <w:bCs/>
          <w:sz w:val="20"/>
          <w:szCs w:val="20"/>
        </w:rPr>
        <w:t>− prawo do wniesienia skargi do Prezesa Urzędu Ochrony Danych Osobowych, gdy uzna Pani/Pan, że przetwarzanie danych osobowych Pani/Pana dotyczących narusza przepisy RODO;</w:t>
      </w:r>
    </w:p>
    <w:p w14:paraId="5FF870AB" w14:textId="77777777" w:rsidR="00B22037" w:rsidRPr="00F23CE0" w:rsidRDefault="00B22037" w:rsidP="00EC459F">
      <w:pPr>
        <w:spacing w:after="0" w:line="360" w:lineRule="auto"/>
        <w:rPr>
          <w:rFonts w:ascii="Arial" w:hAnsi="Arial" w:cs="Arial"/>
          <w:bCs/>
          <w:sz w:val="20"/>
          <w:szCs w:val="20"/>
        </w:rPr>
      </w:pPr>
      <w:r w:rsidRPr="00F23CE0">
        <w:rPr>
          <w:rFonts w:ascii="Arial" w:hAnsi="Arial" w:cs="Arial"/>
          <w:bCs/>
          <w:sz w:val="20"/>
          <w:szCs w:val="20"/>
        </w:rPr>
        <w:t>•</w:t>
      </w:r>
      <w:r w:rsidRPr="00F23CE0">
        <w:rPr>
          <w:rFonts w:ascii="Arial" w:hAnsi="Arial" w:cs="Arial"/>
          <w:bCs/>
          <w:sz w:val="20"/>
          <w:szCs w:val="20"/>
        </w:rPr>
        <w:tab/>
        <w:t>nie przysługuje Pani/Panu:</w:t>
      </w:r>
    </w:p>
    <w:p w14:paraId="59072BFB" w14:textId="77777777" w:rsidR="00B22037" w:rsidRPr="00F23CE0" w:rsidRDefault="00B22037" w:rsidP="00EC459F">
      <w:pPr>
        <w:spacing w:after="0" w:line="360" w:lineRule="auto"/>
        <w:rPr>
          <w:rFonts w:ascii="Arial" w:hAnsi="Arial" w:cs="Arial"/>
          <w:bCs/>
          <w:sz w:val="20"/>
          <w:szCs w:val="20"/>
        </w:rPr>
      </w:pPr>
      <w:r w:rsidRPr="00F23CE0">
        <w:rPr>
          <w:rFonts w:ascii="Arial" w:hAnsi="Arial" w:cs="Arial"/>
          <w:bCs/>
          <w:sz w:val="20"/>
          <w:szCs w:val="20"/>
        </w:rPr>
        <w:t>− w związku z art. 17 ust. 3 lit. b, d lub e RODO prawo do usunięcia danych osobowych;</w:t>
      </w:r>
    </w:p>
    <w:p w14:paraId="032F308D" w14:textId="77777777" w:rsidR="00B22037" w:rsidRPr="00F23CE0" w:rsidRDefault="00B22037" w:rsidP="00EC459F">
      <w:pPr>
        <w:spacing w:after="0" w:line="360" w:lineRule="auto"/>
        <w:rPr>
          <w:rFonts w:ascii="Arial" w:hAnsi="Arial" w:cs="Arial"/>
          <w:bCs/>
          <w:sz w:val="20"/>
          <w:szCs w:val="20"/>
        </w:rPr>
      </w:pPr>
      <w:r w:rsidRPr="00F23CE0">
        <w:rPr>
          <w:rFonts w:ascii="Arial" w:hAnsi="Arial" w:cs="Arial"/>
          <w:bCs/>
          <w:sz w:val="20"/>
          <w:szCs w:val="20"/>
        </w:rPr>
        <w:t>− prawo do przenoszenia danych osobowych, o którym mowa w art. 20 RODO;</w:t>
      </w:r>
    </w:p>
    <w:p w14:paraId="44664812" w14:textId="77777777" w:rsidR="000D3DB3" w:rsidRDefault="00B22037" w:rsidP="002C5105">
      <w:pPr>
        <w:spacing w:after="0" w:line="360" w:lineRule="auto"/>
        <w:rPr>
          <w:rFonts w:ascii="Arial" w:hAnsi="Arial" w:cs="Arial"/>
          <w:bCs/>
          <w:sz w:val="20"/>
          <w:szCs w:val="20"/>
        </w:rPr>
      </w:pPr>
      <w:r w:rsidRPr="00F23CE0">
        <w:rPr>
          <w:rFonts w:ascii="Arial" w:hAnsi="Arial" w:cs="Arial"/>
          <w:bCs/>
          <w:sz w:val="20"/>
          <w:szCs w:val="20"/>
        </w:rPr>
        <w:t>− na podstawie art. 21 RODO prawo sprzeciwu, wobec przetwarzania danych osobowych, gdyż podstawą prawną przetwarzania Pani/Pana danych osobowych jest art. 6 ust. 1 lit. c RODO.</w:t>
      </w:r>
    </w:p>
    <w:p w14:paraId="22E7B2E2" w14:textId="77777777" w:rsidR="006766BA" w:rsidRDefault="006766BA" w:rsidP="002C5105">
      <w:pPr>
        <w:spacing w:after="0" w:line="360" w:lineRule="auto"/>
        <w:rPr>
          <w:rFonts w:ascii="Arial" w:hAnsi="Arial" w:cs="Arial"/>
          <w:bCs/>
          <w:sz w:val="20"/>
          <w:szCs w:val="20"/>
        </w:rPr>
      </w:pPr>
    </w:p>
    <w:p w14:paraId="2DC65880" w14:textId="77777777" w:rsidR="00966A70" w:rsidRPr="002C5105" w:rsidRDefault="00966A70" w:rsidP="002C5105">
      <w:pPr>
        <w:spacing w:after="0" w:line="360" w:lineRule="auto"/>
        <w:rPr>
          <w:rFonts w:ascii="Arial" w:hAnsi="Arial" w:cs="Arial"/>
          <w:bCs/>
          <w:sz w:val="20"/>
          <w:szCs w:val="20"/>
        </w:rPr>
      </w:pPr>
    </w:p>
    <w:p w14:paraId="2D3DFC85" w14:textId="77777777" w:rsidR="00B40891" w:rsidRPr="00F23CE0" w:rsidRDefault="00B40891" w:rsidP="00EC459F">
      <w:pPr>
        <w:spacing w:after="0" w:line="360" w:lineRule="auto"/>
        <w:rPr>
          <w:rFonts w:ascii="Arial" w:hAnsi="Arial" w:cs="Arial"/>
          <w:b/>
          <w:bCs/>
          <w:sz w:val="20"/>
          <w:szCs w:val="20"/>
        </w:rPr>
      </w:pPr>
      <w:r w:rsidRPr="00F23CE0">
        <w:rPr>
          <w:rFonts w:ascii="Arial" w:hAnsi="Arial" w:cs="Arial"/>
          <w:b/>
          <w:bCs/>
          <w:sz w:val="20"/>
          <w:szCs w:val="20"/>
        </w:rPr>
        <w:t>ZAŁĄCZNIKI:</w:t>
      </w:r>
    </w:p>
    <w:p w14:paraId="3E0D41E0" w14:textId="77777777" w:rsidR="003072FE" w:rsidRDefault="00B40891" w:rsidP="00EC459F">
      <w:pPr>
        <w:widowControl w:val="0"/>
        <w:spacing w:after="0" w:line="360" w:lineRule="auto"/>
        <w:rPr>
          <w:rFonts w:ascii="Arial" w:hAnsi="Arial" w:cs="Arial"/>
          <w:sz w:val="20"/>
          <w:szCs w:val="20"/>
        </w:rPr>
      </w:pPr>
      <w:r w:rsidRPr="00F23CE0">
        <w:rPr>
          <w:rFonts w:ascii="Arial" w:hAnsi="Arial" w:cs="Arial"/>
          <w:sz w:val="20"/>
          <w:szCs w:val="20"/>
        </w:rPr>
        <w:t xml:space="preserve">Załącznik nr 1 - formularz ofertowy         </w:t>
      </w:r>
    </w:p>
    <w:p w14:paraId="1DA4F3C3" w14:textId="77777777" w:rsidR="003072FE" w:rsidRDefault="003072FE" w:rsidP="003072FE">
      <w:pPr>
        <w:widowControl w:val="0"/>
        <w:spacing w:after="0" w:line="360" w:lineRule="auto"/>
        <w:rPr>
          <w:rFonts w:ascii="Arial" w:hAnsi="Arial" w:cs="Arial"/>
          <w:sz w:val="20"/>
          <w:szCs w:val="20"/>
        </w:rPr>
      </w:pPr>
      <w:r w:rsidRPr="00F23CE0">
        <w:rPr>
          <w:rFonts w:ascii="Arial" w:hAnsi="Arial" w:cs="Arial"/>
          <w:sz w:val="20"/>
          <w:szCs w:val="20"/>
        </w:rPr>
        <w:t xml:space="preserve">Załącznik nr </w:t>
      </w:r>
      <w:r>
        <w:rPr>
          <w:rFonts w:ascii="Arial" w:hAnsi="Arial" w:cs="Arial"/>
          <w:sz w:val="20"/>
          <w:szCs w:val="20"/>
        </w:rPr>
        <w:t>2</w:t>
      </w:r>
      <w:r w:rsidRPr="00F23CE0">
        <w:rPr>
          <w:rFonts w:ascii="Arial" w:hAnsi="Arial" w:cs="Arial"/>
          <w:sz w:val="20"/>
          <w:szCs w:val="20"/>
        </w:rPr>
        <w:t xml:space="preserve"> - </w:t>
      </w:r>
      <w:r w:rsidRPr="000250CA">
        <w:rPr>
          <w:rFonts w:ascii="Arial" w:hAnsi="Arial" w:cs="Arial"/>
          <w:sz w:val="20"/>
          <w:szCs w:val="20"/>
        </w:rPr>
        <w:t>oświadczenie Wykonawcy o posiadanym doświadczeniu zawodowym</w:t>
      </w:r>
    </w:p>
    <w:p w14:paraId="5C283AF5" w14:textId="77777777" w:rsidR="003072FE" w:rsidRDefault="003072FE" w:rsidP="003072FE">
      <w:pPr>
        <w:widowControl w:val="0"/>
        <w:spacing w:after="0" w:line="360" w:lineRule="auto"/>
        <w:rPr>
          <w:rFonts w:ascii="Arial" w:hAnsi="Arial" w:cs="Arial"/>
          <w:sz w:val="20"/>
          <w:szCs w:val="20"/>
        </w:rPr>
      </w:pPr>
      <w:r w:rsidRPr="00F23CE0">
        <w:rPr>
          <w:rFonts w:ascii="Arial" w:hAnsi="Arial" w:cs="Arial"/>
          <w:sz w:val="20"/>
          <w:szCs w:val="20"/>
        </w:rPr>
        <w:t xml:space="preserve">Załącznik nr </w:t>
      </w:r>
      <w:r>
        <w:rPr>
          <w:rFonts w:ascii="Arial" w:hAnsi="Arial" w:cs="Arial"/>
          <w:sz w:val="20"/>
          <w:szCs w:val="20"/>
        </w:rPr>
        <w:t>3</w:t>
      </w:r>
      <w:r w:rsidRPr="00F23CE0">
        <w:rPr>
          <w:rFonts w:ascii="Arial" w:hAnsi="Arial" w:cs="Arial"/>
          <w:sz w:val="20"/>
          <w:szCs w:val="20"/>
        </w:rPr>
        <w:t xml:space="preserve"> - </w:t>
      </w:r>
      <w:r w:rsidRPr="003072FE">
        <w:rPr>
          <w:rFonts w:ascii="Arial" w:hAnsi="Arial" w:cs="Arial"/>
          <w:sz w:val="20"/>
          <w:szCs w:val="20"/>
        </w:rPr>
        <w:t>oświadczenie o</w:t>
      </w:r>
      <w:r w:rsidRPr="00F23CE0">
        <w:rPr>
          <w:rFonts w:ascii="Arial" w:hAnsi="Arial" w:cs="Arial"/>
          <w:sz w:val="20"/>
          <w:szCs w:val="20"/>
        </w:rPr>
        <w:t xml:space="preserve"> braku powiązań kapitałowych lub osobowych </w:t>
      </w:r>
    </w:p>
    <w:p w14:paraId="0E6AAEE9" w14:textId="73B72224" w:rsidR="00966A70" w:rsidRDefault="00966A70" w:rsidP="003072FE">
      <w:pPr>
        <w:widowControl w:val="0"/>
        <w:spacing w:after="0" w:line="360" w:lineRule="auto"/>
        <w:rPr>
          <w:rFonts w:ascii="Arial" w:hAnsi="Arial" w:cs="Arial"/>
          <w:sz w:val="20"/>
          <w:szCs w:val="20"/>
        </w:rPr>
      </w:pPr>
      <w:r>
        <w:rPr>
          <w:rFonts w:ascii="Arial" w:hAnsi="Arial" w:cs="Arial"/>
          <w:sz w:val="20"/>
          <w:szCs w:val="20"/>
        </w:rPr>
        <w:t>Załącznik nr 4 – istotne postanowienia umowy</w:t>
      </w:r>
    </w:p>
    <w:p w14:paraId="53A5B457" w14:textId="170451CA" w:rsidR="00D279B5" w:rsidRDefault="00D279B5" w:rsidP="003072FE">
      <w:pPr>
        <w:widowControl w:val="0"/>
        <w:spacing w:after="0" w:line="360" w:lineRule="auto"/>
        <w:rPr>
          <w:rFonts w:ascii="Arial" w:hAnsi="Arial" w:cs="Arial"/>
          <w:sz w:val="20"/>
          <w:szCs w:val="20"/>
        </w:rPr>
      </w:pPr>
    </w:p>
    <w:p w14:paraId="1BC2603E" w14:textId="0AF2E44C" w:rsidR="00D279B5" w:rsidRDefault="00D279B5" w:rsidP="003072FE">
      <w:pPr>
        <w:widowControl w:val="0"/>
        <w:spacing w:after="0" w:line="360" w:lineRule="auto"/>
        <w:rPr>
          <w:rFonts w:ascii="Arial" w:hAnsi="Arial" w:cs="Arial"/>
          <w:sz w:val="20"/>
          <w:szCs w:val="20"/>
        </w:rPr>
      </w:pPr>
    </w:p>
    <w:p w14:paraId="232CECD0" w14:textId="0D8599B1" w:rsidR="00D279B5" w:rsidRDefault="00D279B5" w:rsidP="003072FE">
      <w:pPr>
        <w:widowControl w:val="0"/>
        <w:spacing w:after="0" w:line="360" w:lineRule="auto"/>
        <w:rPr>
          <w:rFonts w:ascii="Arial" w:hAnsi="Arial" w:cs="Arial"/>
          <w:sz w:val="20"/>
          <w:szCs w:val="20"/>
        </w:rPr>
      </w:pPr>
    </w:p>
    <w:p w14:paraId="5965E2A2" w14:textId="34B437B2" w:rsidR="00D279B5" w:rsidRDefault="00D279B5" w:rsidP="003072FE">
      <w:pPr>
        <w:widowControl w:val="0"/>
        <w:spacing w:after="0" w:line="360" w:lineRule="auto"/>
        <w:rPr>
          <w:rFonts w:ascii="Arial" w:hAnsi="Arial" w:cs="Arial"/>
          <w:sz w:val="20"/>
          <w:szCs w:val="20"/>
        </w:rPr>
      </w:pPr>
    </w:p>
    <w:p w14:paraId="00C96F26" w14:textId="77777777" w:rsidR="00D279B5" w:rsidRPr="00F23CE0" w:rsidRDefault="00D279B5" w:rsidP="003072FE">
      <w:pPr>
        <w:widowControl w:val="0"/>
        <w:spacing w:after="0" w:line="360" w:lineRule="auto"/>
        <w:rPr>
          <w:rFonts w:ascii="Arial" w:hAnsi="Arial" w:cs="Arial"/>
          <w:sz w:val="20"/>
          <w:szCs w:val="20"/>
        </w:rPr>
      </w:pPr>
    </w:p>
    <w:p w14:paraId="2DC4D552" w14:textId="77777777" w:rsidR="003072FE" w:rsidRPr="00F23CE0" w:rsidRDefault="003072FE" w:rsidP="006B0B9D">
      <w:pPr>
        <w:widowControl w:val="0"/>
        <w:spacing w:after="0" w:line="360" w:lineRule="auto"/>
        <w:rPr>
          <w:rFonts w:ascii="Arial" w:hAnsi="Arial" w:cs="Arial"/>
          <w:color w:val="00000A"/>
          <w:sz w:val="20"/>
          <w:szCs w:val="20"/>
        </w:rPr>
      </w:pPr>
      <w:r w:rsidRPr="00F23CE0">
        <w:rPr>
          <w:rFonts w:ascii="Arial" w:hAnsi="Arial" w:cs="Arial"/>
          <w:sz w:val="20"/>
          <w:szCs w:val="20"/>
        </w:rPr>
        <w:lastRenderedPageBreak/>
        <w:t xml:space="preserve">   </w:t>
      </w:r>
      <w:r w:rsidR="006B0B9D">
        <w:rPr>
          <w:rFonts w:ascii="Arial" w:hAnsi="Arial" w:cs="Arial"/>
          <w:i/>
          <w:iCs/>
          <w:color w:val="00000A"/>
          <w:sz w:val="20"/>
          <w:szCs w:val="20"/>
        </w:rPr>
        <w:t>Z</w:t>
      </w:r>
      <w:r>
        <w:rPr>
          <w:rFonts w:ascii="Arial" w:hAnsi="Arial" w:cs="Arial"/>
          <w:i/>
          <w:iCs/>
          <w:color w:val="00000A"/>
          <w:sz w:val="20"/>
          <w:szCs w:val="20"/>
        </w:rPr>
        <w:t>ał</w:t>
      </w:r>
      <w:r w:rsidRPr="00F23CE0">
        <w:rPr>
          <w:rFonts w:ascii="Arial" w:hAnsi="Arial" w:cs="Arial"/>
          <w:i/>
          <w:iCs/>
          <w:color w:val="00000A"/>
          <w:sz w:val="20"/>
          <w:szCs w:val="20"/>
        </w:rPr>
        <w:t xml:space="preserve">ącznik nr 1 </w:t>
      </w:r>
    </w:p>
    <w:p w14:paraId="733878DD" w14:textId="6893D4E7" w:rsidR="003072FE" w:rsidRPr="00F23CE0" w:rsidRDefault="003072FE" w:rsidP="003072FE">
      <w:pPr>
        <w:pStyle w:val="Default"/>
        <w:jc w:val="right"/>
        <w:rPr>
          <w:rFonts w:ascii="Arial" w:hAnsi="Arial" w:cs="Arial"/>
          <w:sz w:val="20"/>
          <w:szCs w:val="20"/>
        </w:rPr>
      </w:pPr>
      <w:r w:rsidRPr="00F23CE0">
        <w:rPr>
          <w:rFonts w:ascii="Arial" w:hAnsi="Arial" w:cs="Arial"/>
          <w:sz w:val="20"/>
          <w:szCs w:val="20"/>
        </w:rPr>
        <w:t>Miejscowość</w:t>
      </w:r>
      <w:r w:rsidRPr="00F23CE0">
        <w:rPr>
          <w:rFonts w:ascii="Arial" w:hAnsi="Arial" w:cs="Arial"/>
          <w:color w:val="00000A"/>
          <w:sz w:val="20"/>
          <w:szCs w:val="20"/>
        </w:rPr>
        <w:t>, dnia …</w:t>
      </w:r>
      <w:r>
        <w:rPr>
          <w:rFonts w:ascii="Arial" w:hAnsi="Arial" w:cs="Arial"/>
          <w:color w:val="00000A"/>
          <w:sz w:val="20"/>
          <w:szCs w:val="20"/>
        </w:rPr>
        <w:t>………</w:t>
      </w:r>
      <w:r w:rsidRPr="00F23CE0">
        <w:rPr>
          <w:rFonts w:ascii="Arial" w:hAnsi="Arial" w:cs="Arial"/>
          <w:color w:val="00000A"/>
          <w:sz w:val="20"/>
          <w:szCs w:val="20"/>
        </w:rPr>
        <w:t xml:space="preserve">  20</w:t>
      </w:r>
      <w:r w:rsidR="00D279B5">
        <w:rPr>
          <w:rFonts w:ascii="Arial" w:hAnsi="Arial" w:cs="Arial"/>
          <w:color w:val="00000A"/>
          <w:sz w:val="20"/>
          <w:szCs w:val="20"/>
        </w:rPr>
        <w:t>20</w:t>
      </w:r>
      <w:r w:rsidRPr="00F23CE0">
        <w:rPr>
          <w:rFonts w:ascii="Arial" w:hAnsi="Arial" w:cs="Arial"/>
          <w:color w:val="00000A"/>
          <w:sz w:val="20"/>
          <w:szCs w:val="20"/>
        </w:rPr>
        <w:t xml:space="preserve"> r. </w:t>
      </w:r>
    </w:p>
    <w:p w14:paraId="58819A77" w14:textId="77777777" w:rsidR="003072FE" w:rsidRPr="00F23CE0" w:rsidRDefault="003072FE" w:rsidP="003072FE">
      <w:pPr>
        <w:pStyle w:val="Default"/>
        <w:rPr>
          <w:rFonts w:ascii="Arial" w:hAnsi="Arial" w:cs="Arial"/>
          <w:color w:val="00000A"/>
          <w:sz w:val="20"/>
          <w:szCs w:val="20"/>
        </w:rPr>
      </w:pPr>
      <w:r w:rsidRPr="00F23CE0">
        <w:rPr>
          <w:rFonts w:ascii="Arial" w:hAnsi="Arial" w:cs="Arial"/>
          <w:color w:val="00000A"/>
          <w:sz w:val="20"/>
          <w:szCs w:val="20"/>
        </w:rPr>
        <w:t xml:space="preserve">………………………….. </w:t>
      </w:r>
    </w:p>
    <w:p w14:paraId="7F0F9B85" w14:textId="77777777" w:rsidR="003072FE" w:rsidRPr="00F23CE0" w:rsidRDefault="003072FE" w:rsidP="003072FE">
      <w:pPr>
        <w:pStyle w:val="Default"/>
        <w:rPr>
          <w:rFonts w:ascii="Arial" w:hAnsi="Arial" w:cs="Arial"/>
          <w:color w:val="00000A"/>
          <w:sz w:val="20"/>
          <w:szCs w:val="20"/>
        </w:rPr>
      </w:pPr>
      <w:r w:rsidRPr="00F23CE0">
        <w:rPr>
          <w:rFonts w:ascii="Arial" w:hAnsi="Arial" w:cs="Arial"/>
          <w:color w:val="00000A"/>
          <w:sz w:val="20"/>
          <w:szCs w:val="20"/>
        </w:rPr>
        <w:t xml:space="preserve">………………………….. </w:t>
      </w:r>
    </w:p>
    <w:p w14:paraId="14CE4AC9" w14:textId="636FB2C0" w:rsidR="003072FE" w:rsidRPr="00A52F52" w:rsidRDefault="003072FE" w:rsidP="003072FE">
      <w:pPr>
        <w:pStyle w:val="Default"/>
        <w:rPr>
          <w:rFonts w:ascii="Arial" w:hAnsi="Arial" w:cs="Arial"/>
          <w:i/>
          <w:color w:val="00000A"/>
          <w:sz w:val="16"/>
          <w:szCs w:val="16"/>
        </w:rPr>
      </w:pPr>
      <w:r w:rsidRPr="00A52F52">
        <w:rPr>
          <w:rFonts w:ascii="Arial" w:hAnsi="Arial" w:cs="Arial"/>
          <w:i/>
          <w:color w:val="00000A"/>
          <w:sz w:val="16"/>
          <w:szCs w:val="16"/>
        </w:rPr>
        <w:t>(Nazwa i adres Wykonawcy</w:t>
      </w:r>
      <w:r w:rsidR="009A07DA">
        <w:rPr>
          <w:rFonts w:ascii="Arial" w:hAnsi="Arial" w:cs="Arial"/>
          <w:i/>
          <w:color w:val="00000A"/>
          <w:sz w:val="16"/>
          <w:szCs w:val="16"/>
        </w:rPr>
        <w:t>, NIP</w:t>
      </w:r>
      <w:r w:rsidRPr="00A52F52">
        <w:rPr>
          <w:rFonts w:ascii="Arial" w:hAnsi="Arial" w:cs="Arial"/>
          <w:i/>
          <w:color w:val="00000A"/>
          <w:sz w:val="16"/>
          <w:szCs w:val="16"/>
        </w:rPr>
        <w:t xml:space="preserve">)               </w:t>
      </w:r>
    </w:p>
    <w:p w14:paraId="4917B219" w14:textId="77777777" w:rsidR="003072FE" w:rsidRDefault="003072FE" w:rsidP="003072FE">
      <w:pPr>
        <w:pStyle w:val="Default"/>
        <w:jc w:val="right"/>
        <w:rPr>
          <w:rFonts w:ascii="Arial" w:hAnsi="Arial" w:cs="Arial"/>
          <w:i/>
          <w:color w:val="00000A"/>
          <w:sz w:val="20"/>
          <w:szCs w:val="20"/>
        </w:rPr>
      </w:pPr>
    </w:p>
    <w:p w14:paraId="2D1841F3" w14:textId="77777777" w:rsidR="003072FE" w:rsidRDefault="003072FE" w:rsidP="003072FE">
      <w:pPr>
        <w:pStyle w:val="Default"/>
        <w:jc w:val="right"/>
        <w:rPr>
          <w:rFonts w:ascii="Arial" w:hAnsi="Arial" w:cs="Arial"/>
          <w:i/>
          <w:color w:val="00000A"/>
          <w:sz w:val="20"/>
          <w:szCs w:val="20"/>
        </w:rPr>
      </w:pPr>
    </w:p>
    <w:p w14:paraId="16A6CB17" w14:textId="77777777" w:rsidR="003072FE" w:rsidRPr="000578FC" w:rsidRDefault="003072FE" w:rsidP="003072FE">
      <w:pPr>
        <w:pStyle w:val="Default"/>
        <w:jc w:val="right"/>
        <w:rPr>
          <w:rFonts w:ascii="Arial" w:hAnsi="Arial" w:cs="Arial"/>
          <w:i/>
          <w:color w:val="00000A"/>
          <w:sz w:val="20"/>
          <w:szCs w:val="20"/>
        </w:rPr>
      </w:pPr>
      <w:r>
        <w:rPr>
          <w:rFonts w:ascii="Arial" w:hAnsi="Arial" w:cs="Arial"/>
          <w:i/>
          <w:color w:val="00000A"/>
          <w:sz w:val="20"/>
          <w:szCs w:val="20"/>
        </w:rPr>
        <w:t xml:space="preserve">                                                </w:t>
      </w:r>
      <w:r w:rsidRPr="00F23CE0">
        <w:rPr>
          <w:rFonts w:ascii="Arial" w:hAnsi="Arial" w:cs="Arial"/>
          <w:b/>
          <w:sz w:val="20"/>
          <w:szCs w:val="20"/>
        </w:rPr>
        <w:t xml:space="preserve">Gdański Uniwersytet Medyczny </w:t>
      </w:r>
    </w:p>
    <w:p w14:paraId="17C9F398" w14:textId="77777777" w:rsidR="003072FE" w:rsidRPr="00F23CE0" w:rsidRDefault="003072FE" w:rsidP="003072FE">
      <w:pPr>
        <w:pStyle w:val="Default"/>
        <w:spacing w:line="360" w:lineRule="auto"/>
        <w:jc w:val="right"/>
        <w:rPr>
          <w:rFonts w:ascii="Arial" w:hAnsi="Arial" w:cs="Arial"/>
          <w:sz w:val="20"/>
          <w:szCs w:val="20"/>
        </w:rPr>
      </w:pPr>
      <w:r w:rsidRPr="00F23CE0">
        <w:rPr>
          <w:rFonts w:ascii="Arial" w:hAnsi="Arial" w:cs="Arial"/>
          <w:sz w:val="20"/>
          <w:szCs w:val="20"/>
        </w:rPr>
        <w:t xml:space="preserve">ul. Marii Skłodowskiej - Curie 3a, </w:t>
      </w:r>
    </w:p>
    <w:p w14:paraId="3992D793" w14:textId="77777777" w:rsidR="003072FE" w:rsidRPr="00F23CE0" w:rsidRDefault="003072FE" w:rsidP="003072FE">
      <w:pPr>
        <w:pStyle w:val="Default"/>
        <w:spacing w:line="360" w:lineRule="auto"/>
        <w:jc w:val="right"/>
        <w:rPr>
          <w:rFonts w:ascii="Arial" w:hAnsi="Arial" w:cs="Arial"/>
          <w:b/>
          <w:bCs/>
          <w:color w:val="00000A"/>
          <w:sz w:val="20"/>
          <w:szCs w:val="20"/>
        </w:rPr>
      </w:pPr>
      <w:r w:rsidRPr="00F23CE0">
        <w:rPr>
          <w:rFonts w:ascii="Arial" w:hAnsi="Arial" w:cs="Arial"/>
          <w:sz w:val="20"/>
          <w:szCs w:val="20"/>
        </w:rPr>
        <w:t>80-210 Gdańsk</w:t>
      </w:r>
      <w:r w:rsidRPr="00F23CE0">
        <w:rPr>
          <w:rFonts w:ascii="Arial" w:hAnsi="Arial" w:cs="Arial"/>
          <w:b/>
          <w:bCs/>
          <w:color w:val="00000A"/>
          <w:sz w:val="20"/>
          <w:szCs w:val="20"/>
        </w:rPr>
        <w:t xml:space="preserve"> </w:t>
      </w:r>
    </w:p>
    <w:p w14:paraId="5164F592" w14:textId="77777777" w:rsidR="003072FE" w:rsidRPr="00F23CE0" w:rsidRDefault="003072FE" w:rsidP="003072FE">
      <w:pPr>
        <w:pStyle w:val="Default"/>
        <w:spacing w:line="360" w:lineRule="auto"/>
        <w:rPr>
          <w:rFonts w:ascii="Arial" w:hAnsi="Arial" w:cs="Arial"/>
          <w:b/>
          <w:bCs/>
          <w:color w:val="00000A"/>
          <w:sz w:val="20"/>
          <w:szCs w:val="20"/>
        </w:rPr>
      </w:pPr>
    </w:p>
    <w:p w14:paraId="292DD3B5" w14:textId="77777777" w:rsidR="003072FE" w:rsidRPr="00F23CE0" w:rsidRDefault="003072FE" w:rsidP="003072FE">
      <w:pPr>
        <w:spacing w:after="240"/>
        <w:jc w:val="center"/>
        <w:rPr>
          <w:rFonts w:ascii="Arial" w:hAnsi="Arial" w:cs="Arial"/>
          <w:b/>
          <w:color w:val="000000"/>
          <w:sz w:val="20"/>
          <w:szCs w:val="20"/>
        </w:rPr>
      </w:pPr>
      <w:r w:rsidRPr="00F23CE0">
        <w:rPr>
          <w:rFonts w:ascii="Arial" w:hAnsi="Arial" w:cs="Arial"/>
          <w:b/>
          <w:sz w:val="20"/>
          <w:szCs w:val="20"/>
        </w:rPr>
        <w:t>FORMULARZ OFERTOWY</w:t>
      </w:r>
    </w:p>
    <w:p w14:paraId="5E1F8F48" w14:textId="0B1BFEA5" w:rsidR="003072FE" w:rsidRDefault="003072FE" w:rsidP="00627E9C">
      <w:pPr>
        <w:spacing w:after="0" w:line="360" w:lineRule="auto"/>
        <w:jc w:val="both"/>
        <w:rPr>
          <w:rFonts w:ascii="Arial" w:hAnsi="Arial" w:cs="Arial"/>
          <w:color w:val="00000A"/>
          <w:sz w:val="20"/>
          <w:szCs w:val="20"/>
        </w:rPr>
      </w:pPr>
      <w:r w:rsidRPr="00F23CE0">
        <w:rPr>
          <w:rFonts w:ascii="Arial" w:hAnsi="Arial" w:cs="Arial"/>
          <w:color w:val="00000A"/>
          <w:sz w:val="20"/>
          <w:szCs w:val="20"/>
        </w:rPr>
        <w:t xml:space="preserve">W związku z zapytaniem ofertowym </w:t>
      </w:r>
      <w:r w:rsidRPr="00F23CE0">
        <w:rPr>
          <w:rFonts w:ascii="Arial" w:hAnsi="Arial" w:cs="Arial"/>
          <w:b/>
          <w:bCs/>
          <w:color w:val="00000A"/>
          <w:sz w:val="20"/>
          <w:szCs w:val="20"/>
        </w:rPr>
        <w:t>(znak:</w:t>
      </w:r>
      <w:r w:rsidR="00627E9C" w:rsidRPr="00627E9C">
        <w:rPr>
          <w:rFonts w:ascii="Arial" w:eastAsia="Times New Roman" w:hAnsi="Arial" w:cs="Arial"/>
          <w:b/>
          <w:bCs/>
          <w:sz w:val="20"/>
          <w:szCs w:val="20"/>
        </w:rPr>
        <w:t xml:space="preserve"> </w:t>
      </w:r>
      <w:r w:rsidR="00D279B5">
        <w:rPr>
          <w:rFonts w:ascii="Arial" w:eastAsia="Times New Roman" w:hAnsi="Arial" w:cs="Arial"/>
          <w:b/>
          <w:bCs/>
          <w:sz w:val="20"/>
          <w:szCs w:val="20"/>
        </w:rPr>
        <w:t>1</w:t>
      </w:r>
      <w:r w:rsidR="00627E9C" w:rsidRPr="00F23CE0">
        <w:rPr>
          <w:rFonts w:ascii="Arial" w:eastAsia="Times New Roman" w:hAnsi="Arial" w:cs="Arial"/>
          <w:b/>
          <w:bCs/>
          <w:sz w:val="20"/>
          <w:szCs w:val="20"/>
        </w:rPr>
        <w:t>/OPUS1</w:t>
      </w:r>
      <w:r w:rsidR="00627E9C">
        <w:rPr>
          <w:rFonts w:ascii="Arial" w:eastAsia="Times New Roman" w:hAnsi="Arial" w:cs="Arial"/>
          <w:b/>
          <w:bCs/>
          <w:sz w:val="20"/>
          <w:szCs w:val="20"/>
        </w:rPr>
        <w:t>5</w:t>
      </w:r>
      <w:r w:rsidR="00627E9C" w:rsidRPr="00F23CE0">
        <w:rPr>
          <w:rFonts w:ascii="Arial" w:eastAsia="Times New Roman" w:hAnsi="Arial" w:cs="Arial"/>
          <w:b/>
          <w:bCs/>
          <w:sz w:val="20"/>
          <w:szCs w:val="20"/>
        </w:rPr>
        <w:t>/20</w:t>
      </w:r>
      <w:r w:rsidR="00D279B5">
        <w:rPr>
          <w:rFonts w:ascii="Arial" w:eastAsia="Times New Roman" w:hAnsi="Arial" w:cs="Arial"/>
          <w:b/>
          <w:bCs/>
          <w:sz w:val="20"/>
          <w:szCs w:val="20"/>
        </w:rPr>
        <w:t>20</w:t>
      </w:r>
      <w:r w:rsidRPr="00F23CE0">
        <w:rPr>
          <w:rFonts w:ascii="Arial" w:hAnsi="Arial" w:cs="Arial"/>
          <w:b/>
          <w:bCs/>
          <w:color w:val="00000A"/>
          <w:sz w:val="20"/>
          <w:szCs w:val="20"/>
        </w:rPr>
        <w:t xml:space="preserve">) </w:t>
      </w:r>
      <w:r w:rsidRPr="00F23CE0">
        <w:rPr>
          <w:rFonts w:ascii="Arial" w:hAnsi="Arial" w:cs="Arial"/>
          <w:color w:val="00000A"/>
          <w:sz w:val="20"/>
          <w:szCs w:val="20"/>
        </w:rPr>
        <w:t xml:space="preserve">wystosowanym przez Gdański Uniwersytet Medyczny ul. Marii Skłodowskiej - Curie 3a, 80-210 Gdańsk na </w:t>
      </w:r>
      <w:r w:rsidR="00627E9C">
        <w:rPr>
          <w:rFonts w:ascii="Arial" w:hAnsi="Arial" w:cs="Arial"/>
          <w:sz w:val="20"/>
          <w:szCs w:val="20"/>
        </w:rPr>
        <w:t>świadczenie usług</w:t>
      </w:r>
      <w:r w:rsidR="00627E9C" w:rsidRPr="00F23CE0">
        <w:rPr>
          <w:rFonts w:ascii="Arial" w:hAnsi="Arial" w:cs="Arial"/>
          <w:sz w:val="20"/>
          <w:szCs w:val="20"/>
        </w:rPr>
        <w:t xml:space="preserve"> </w:t>
      </w:r>
      <w:r w:rsidR="00627E9C" w:rsidRPr="00076256">
        <w:rPr>
          <w:rFonts w:ascii="Arial" w:hAnsi="Arial" w:cs="Arial"/>
          <w:sz w:val="20"/>
          <w:szCs w:val="20"/>
        </w:rPr>
        <w:t>niezbędnych do realizacji zadań badawczych projektu</w:t>
      </w:r>
      <w:r w:rsidR="00627E9C">
        <w:rPr>
          <w:rFonts w:ascii="Arial" w:hAnsi="Arial" w:cs="Arial"/>
          <w:sz w:val="20"/>
          <w:szCs w:val="20"/>
        </w:rPr>
        <w:t xml:space="preserve"> pt.:</w:t>
      </w:r>
      <w:r w:rsidR="00627E9C" w:rsidRPr="00076256">
        <w:rPr>
          <w:rFonts w:ascii="Arial" w:hAnsi="Arial" w:cs="Arial"/>
          <w:sz w:val="20"/>
          <w:szCs w:val="20"/>
        </w:rPr>
        <w:t xml:space="preserve"> „Charakterystyka </w:t>
      </w:r>
      <w:proofErr w:type="spellStart"/>
      <w:r w:rsidR="00627E9C" w:rsidRPr="00076256">
        <w:rPr>
          <w:rFonts w:ascii="Arial" w:hAnsi="Arial" w:cs="Arial"/>
          <w:sz w:val="20"/>
          <w:szCs w:val="20"/>
        </w:rPr>
        <w:t>metabolomiczna</w:t>
      </w:r>
      <w:proofErr w:type="spellEnd"/>
      <w:r w:rsidR="00627E9C" w:rsidRPr="00076256">
        <w:rPr>
          <w:rFonts w:ascii="Arial" w:hAnsi="Arial" w:cs="Arial"/>
          <w:sz w:val="20"/>
          <w:szCs w:val="20"/>
        </w:rPr>
        <w:t xml:space="preserve"> i genetyczna szczepów E. co</w:t>
      </w:r>
      <w:r w:rsidR="00627E9C">
        <w:rPr>
          <w:rFonts w:ascii="Arial" w:hAnsi="Arial" w:cs="Arial"/>
          <w:sz w:val="20"/>
          <w:szCs w:val="20"/>
        </w:rPr>
        <w:t xml:space="preserve">li wywołujących </w:t>
      </w:r>
      <w:proofErr w:type="spellStart"/>
      <w:r w:rsidR="00627E9C">
        <w:rPr>
          <w:rFonts w:ascii="Arial" w:hAnsi="Arial" w:cs="Arial"/>
          <w:sz w:val="20"/>
          <w:szCs w:val="20"/>
        </w:rPr>
        <w:t>urosepsę</w:t>
      </w:r>
      <w:proofErr w:type="spellEnd"/>
      <w:r w:rsidR="00627E9C">
        <w:rPr>
          <w:rFonts w:ascii="Arial" w:hAnsi="Arial" w:cs="Arial"/>
          <w:sz w:val="20"/>
          <w:szCs w:val="20"/>
        </w:rPr>
        <w:t>”,</w:t>
      </w:r>
      <w:r w:rsidR="00627E9C" w:rsidRPr="00076256">
        <w:rPr>
          <w:rFonts w:ascii="Arial" w:hAnsi="Arial" w:cs="Arial"/>
          <w:sz w:val="20"/>
          <w:szCs w:val="20"/>
        </w:rPr>
        <w:t xml:space="preserve"> </w:t>
      </w:r>
      <w:r w:rsidR="00627E9C" w:rsidRPr="00F23CE0">
        <w:rPr>
          <w:rFonts w:ascii="Arial" w:hAnsi="Arial" w:cs="Arial"/>
          <w:sz w:val="20"/>
          <w:szCs w:val="20"/>
        </w:rPr>
        <w:t xml:space="preserve">finansowanego ze środków Narodowego Centrum Nauki w ramach programu OPUS edycja </w:t>
      </w:r>
      <w:r w:rsidR="00627E9C" w:rsidRPr="00843AB0">
        <w:rPr>
          <w:rFonts w:ascii="Arial" w:hAnsi="Arial" w:cs="Arial"/>
          <w:sz w:val="20"/>
          <w:szCs w:val="20"/>
        </w:rPr>
        <w:t>15</w:t>
      </w:r>
      <w:r w:rsidR="00627E9C" w:rsidRPr="00F23CE0">
        <w:rPr>
          <w:rFonts w:ascii="Arial" w:hAnsi="Arial" w:cs="Arial"/>
          <w:sz w:val="20"/>
          <w:szCs w:val="20"/>
        </w:rPr>
        <w:t xml:space="preserve"> nr umowy nr </w:t>
      </w:r>
      <w:r w:rsidR="00627E9C">
        <w:rPr>
          <w:rFonts w:ascii="Arial" w:hAnsi="Arial" w:cs="Arial"/>
          <w:sz w:val="20"/>
          <w:szCs w:val="20"/>
        </w:rPr>
        <w:t>UMO-2018/29/B/NZ7/02489 z 06.02.2019,</w:t>
      </w:r>
      <w:r w:rsidRPr="00F23CE0">
        <w:rPr>
          <w:rFonts w:ascii="Arial" w:hAnsi="Arial" w:cs="Arial"/>
          <w:color w:val="00000A"/>
          <w:sz w:val="20"/>
          <w:szCs w:val="20"/>
        </w:rPr>
        <w:t xml:space="preserve"> niniejszym składam ofertę w kwocie:</w:t>
      </w:r>
    </w:p>
    <w:p w14:paraId="7BC8B6C3" w14:textId="77777777" w:rsidR="00627E9C" w:rsidRDefault="00627E9C" w:rsidP="00627E9C">
      <w:pPr>
        <w:spacing w:after="0" w:line="360" w:lineRule="auto"/>
        <w:jc w:val="both"/>
        <w:rPr>
          <w:rFonts w:ascii="Arial" w:hAnsi="Arial" w:cs="Arial"/>
          <w:color w:val="00000A"/>
          <w:sz w:val="20"/>
          <w:szCs w:val="20"/>
        </w:rPr>
      </w:pPr>
    </w:p>
    <w:tbl>
      <w:tblPr>
        <w:tblStyle w:val="Tabela-Siatka"/>
        <w:tblW w:w="9506" w:type="dxa"/>
        <w:tblLook w:val="04A0" w:firstRow="1" w:lastRow="0" w:firstColumn="1" w:lastColumn="0" w:noHBand="0" w:noVBand="1"/>
      </w:tblPr>
      <w:tblGrid>
        <w:gridCol w:w="1846"/>
        <w:gridCol w:w="2050"/>
        <w:gridCol w:w="2050"/>
        <w:gridCol w:w="1497"/>
        <w:gridCol w:w="2063"/>
      </w:tblGrid>
      <w:tr w:rsidR="00E663FF" w14:paraId="39B875AE" w14:textId="77777777" w:rsidTr="00E663FF">
        <w:tc>
          <w:tcPr>
            <w:tcW w:w="1846" w:type="dxa"/>
          </w:tcPr>
          <w:p w14:paraId="5E184F79" w14:textId="77777777" w:rsidR="00E663FF" w:rsidRPr="00627E9C" w:rsidRDefault="00E663FF" w:rsidP="00627E9C">
            <w:pPr>
              <w:spacing w:after="0" w:line="360" w:lineRule="auto"/>
              <w:jc w:val="both"/>
              <w:rPr>
                <w:color w:val="00000A"/>
                <w:sz w:val="18"/>
                <w:szCs w:val="18"/>
              </w:rPr>
            </w:pPr>
            <w:r>
              <w:rPr>
                <w:color w:val="00000A"/>
                <w:sz w:val="18"/>
                <w:szCs w:val="18"/>
              </w:rPr>
              <w:t>Usługa badawcza</w:t>
            </w:r>
          </w:p>
        </w:tc>
        <w:tc>
          <w:tcPr>
            <w:tcW w:w="2050" w:type="dxa"/>
          </w:tcPr>
          <w:p w14:paraId="65ADBFE1" w14:textId="77777777" w:rsidR="00E663FF" w:rsidRPr="00627E9C" w:rsidRDefault="00E663FF" w:rsidP="002E620C">
            <w:pPr>
              <w:spacing w:after="0" w:line="360" w:lineRule="auto"/>
              <w:jc w:val="both"/>
              <w:rPr>
                <w:color w:val="00000A"/>
                <w:sz w:val="18"/>
                <w:szCs w:val="18"/>
              </w:rPr>
            </w:pPr>
            <w:r w:rsidRPr="00627E9C">
              <w:rPr>
                <w:color w:val="00000A"/>
                <w:sz w:val="18"/>
                <w:szCs w:val="18"/>
              </w:rPr>
              <w:t xml:space="preserve">Wartość netto </w:t>
            </w:r>
          </w:p>
          <w:p w14:paraId="55A6FC4B" w14:textId="77777777" w:rsidR="00E663FF" w:rsidRPr="00627E9C" w:rsidRDefault="00E663FF" w:rsidP="002E620C">
            <w:pPr>
              <w:spacing w:after="0" w:line="360" w:lineRule="auto"/>
              <w:jc w:val="both"/>
              <w:rPr>
                <w:color w:val="00000A"/>
                <w:sz w:val="18"/>
                <w:szCs w:val="18"/>
              </w:rPr>
            </w:pPr>
            <w:r w:rsidRPr="00627E9C">
              <w:rPr>
                <w:color w:val="00000A"/>
                <w:sz w:val="18"/>
                <w:szCs w:val="18"/>
              </w:rPr>
              <w:t>za 1 pacjenta w PLN</w:t>
            </w:r>
          </w:p>
        </w:tc>
        <w:tc>
          <w:tcPr>
            <w:tcW w:w="2050" w:type="dxa"/>
          </w:tcPr>
          <w:p w14:paraId="0229B61F" w14:textId="77777777" w:rsidR="00E663FF" w:rsidRPr="00627E9C" w:rsidRDefault="00E663FF" w:rsidP="00627E9C">
            <w:pPr>
              <w:spacing w:after="0" w:line="360" w:lineRule="auto"/>
              <w:jc w:val="both"/>
              <w:rPr>
                <w:color w:val="00000A"/>
                <w:sz w:val="18"/>
                <w:szCs w:val="18"/>
              </w:rPr>
            </w:pPr>
            <w:r w:rsidRPr="00627E9C">
              <w:rPr>
                <w:color w:val="00000A"/>
                <w:sz w:val="18"/>
                <w:szCs w:val="18"/>
              </w:rPr>
              <w:t xml:space="preserve">Wartość brutto </w:t>
            </w:r>
          </w:p>
          <w:p w14:paraId="153C73D1" w14:textId="77777777" w:rsidR="00E663FF" w:rsidRPr="00627E9C" w:rsidRDefault="00E663FF" w:rsidP="00627E9C">
            <w:pPr>
              <w:spacing w:after="0" w:line="360" w:lineRule="auto"/>
              <w:jc w:val="both"/>
              <w:rPr>
                <w:color w:val="00000A"/>
                <w:sz w:val="18"/>
                <w:szCs w:val="18"/>
              </w:rPr>
            </w:pPr>
            <w:r w:rsidRPr="00627E9C">
              <w:rPr>
                <w:color w:val="00000A"/>
                <w:sz w:val="18"/>
                <w:szCs w:val="18"/>
              </w:rPr>
              <w:t>za 1 pacjenta w PLN</w:t>
            </w:r>
          </w:p>
        </w:tc>
        <w:tc>
          <w:tcPr>
            <w:tcW w:w="1497" w:type="dxa"/>
          </w:tcPr>
          <w:p w14:paraId="4B33E761" w14:textId="77777777" w:rsidR="00E663FF" w:rsidRPr="00627E9C" w:rsidRDefault="00E663FF" w:rsidP="00627E9C">
            <w:pPr>
              <w:spacing w:after="0" w:line="360" w:lineRule="auto"/>
              <w:jc w:val="both"/>
              <w:rPr>
                <w:color w:val="00000A"/>
                <w:sz w:val="18"/>
                <w:szCs w:val="18"/>
              </w:rPr>
            </w:pPr>
            <w:r w:rsidRPr="00627E9C">
              <w:rPr>
                <w:color w:val="00000A"/>
                <w:sz w:val="18"/>
                <w:szCs w:val="18"/>
              </w:rPr>
              <w:t>Ilość pacjentów</w:t>
            </w:r>
          </w:p>
        </w:tc>
        <w:tc>
          <w:tcPr>
            <w:tcW w:w="2063" w:type="dxa"/>
          </w:tcPr>
          <w:p w14:paraId="2140458A" w14:textId="77777777" w:rsidR="00E663FF" w:rsidRPr="00627E9C" w:rsidRDefault="00E663FF" w:rsidP="00627E9C">
            <w:pPr>
              <w:spacing w:after="0" w:line="360" w:lineRule="auto"/>
              <w:jc w:val="both"/>
              <w:rPr>
                <w:color w:val="00000A"/>
                <w:sz w:val="18"/>
                <w:szCs w:val="18"/>
              </w:rPr>
            </w:pPr>
            <w:r w:rsidRPr="00627E9C">
              <w:rPr>
                <w:color w:val="00000A"/>
                <w:sz w:val="18"/>
                <w:szCs w:val="18"/>
              </w:rPr>
              <w:t>Całkowita wartość zamówienia brutto w PLN</w:t>
            </w:r>
          </w:p>
        </w:tc>
      </w:tr>
      <w:tr w:rsidR="00E663FF" w14:paraId="43EC6038" w14:textId="77777777" w:rsidTr="00E663FF">
        <w:tc>
          <w:tcPr>
            <w:tcW w:w="1846" w:type="dxa"/>
          </w:tcPr>
          <w:p w14:paraId="7487770A" w14:textId="77777777" w:rsidR="00E663FF" w:rsidRPr="00627E9C" w:rsidRDefault="00E663FF" w:rsidP="00627E9C">
            <w:pPr>
              <w:spacing w:after="0" w:line="360" w:lineRule="auto"/>
              <w:jc w:val="both"/>
              <w:rPr>
                <w:i/>
                <w:color w:val="00000A"/>
                <w:sz w:val="16"/>
                <w:szCs w:val="16"/>
              </w:rPr>
            </w:pPr>
            <w:r>
              <w:rPr>
                <w:i/>
                <w:color w:val="00000A"/>
                <w:sz w:val="16"/>
                <w:szCs w:val="16"/>
              </w:rPr>
              <w:t>1</w:t>
            </w:r>
          </w:p>
        </w:tc>
        <w:tc>
          <w:tcPr>
            <w:tcW w:w="2050" w:type="dxa"/>
          </w:tcPr>
          <w:p w14:paraId="0BEEAAE1" w14:textId="77777777" w:rsidR="00E663FF" w:rsidRPr="00627E9C" w:rsidRDefault="00E663FF" w:rsidP="002E620C">
            <w:pPr>
              <w:spacing w:after="0" w:line="360" w:lineRule="auto"/>
              <w:jc w:val="both"/>
              <w:rPr>
                <w:i/>
                <w:color w:val="00000A"/>
                <w:sz w:val="16"/>
                <w:szCs w:val="16"/>
              </w:rPr>
            </w:pPr>
            <w:r>
              <w:rPr>
                <w:i/>
                <w:color w:val="00000A"/>
                <w:sz w:val="16"/>
                <w:szCs w:val="16"/>
              </w:rPr>
              <w:t>2</w:t>
            </w:r>
          </w:p>
        </w:tc>
        <w:tc>
          <w:tcPr>
            <w:tcW w:w="2050" w:type="dxa"/>
          </w:tcPr>
          <w:p w14:paraId="5E1E311C" w14:textId="77777777" w:rsidR="00E663FF" w:rsidRPr="00627E9C" w:rsidRDefault="00E663FF" w:rsidP="00627E9C">
            <w:pPr>
              <w:spacing w:after="0" w:line="360" w:lineRule="auto"/>
              <w:jc w:val="both"/>
              <w:rPr>
                <w:i/>
                <w:color w:val="00000A"/>
                <w:sz w:val="16"/>
                <w:szCs w:val="16"/>
              </w:rPr>
            </w:pPr>
            <w:r>
              <w:rPr>
                <w:i/>
                <w:color w:val="00000A"/>
                <w:sz w:val="16"/>
                <w:szCs w:val="16"/>
              </w:rPr>
              <w:t>3</w:t>
            </w:r>
          </w:p>
        </w:tc>
        <w:tc>
          <w:tcPr>
            <w:tcW w:w="1497" w:type="dxa"/>
          </w:tcPr>
          <w:p w14:paraId="474EE1ED" w14:textId="77777777" w:rsidR="00E663FF" w:rsidRPr="00627E9C" w:rsidRDefault="00E663FF" w:rsidP="00627E9C">
            <w:pPr>
              <w:spacing w:after="0" w:line="360" w:lineRule="auto"/>
              <w:jc w:val="both"/>
              <w:rPr>
                <w:i/>
                <w:color w:val="00000A"/>
                <w:sz w:val="16"/>
                <w:szCs w:val="16"/>
              </w:rPr>
            </w:pPr>
            <w:r>
              <w:rPr>
                <w:i/>
                <w:color w:val="00000A"/>
                <w:sz w:val="16"/>
                <w:szCs w:val="16"/>
              </w:rPr>
              <w:t>4</w:t>
            </w:r>
          </w:p>
        </w:tc>
        <w:tc>
          <w:tcPr>
            <w:tcW w:w="2063" w:type="dxa"/>
          </w:tcPr>
          <w:p w14:paraId="383E2A5F" w14:textId="77777777" w:rsidR="00E663FF" w:rsidRPr="00627E9C" w:rsidRDefault="00E663FF" w:rsidP="00E663FF">
            <w:pPr>
              <w:spacing w:after="0" w:line="360" w:lineRule="auto"/>
              <w:jc w:val="both"/>
              <w:rPr>
                <w:i/>
                <w:color w:val="00000A"/>
                <w:sz w:val="16"/>
                <w:szCs w:val="16"/>
              </w:rPr>
            </w:pPr>
            <w:r>
              <w:rPr>
                <w:i/>
                <w:color w:val="00000A"/>
                <w:sz w:val="16"/>
                <w:szCs w:val="16"/>
              </w:rPr>
              <w:t>5=3</w:t>
            </w:r>
            <w:r w:rsidRPr="00627E9C">
              <w:rPr>
                <w:i/>
                <w:color w:val="00000A"/>
                <w:sz w:val="16"/>
                <w:szCs w:val="16"/>
              </w:rPr>
              <w:t>x</w:t>
            </w:r>
            <w:r>
              <w:rPr>
                <w:i/>
                <w:color w:val="00000A"/>
                <w:sz w:val="16"/>
                <w:szCs w:val="16"/>
              </w:rPr>
              <w:t>4</w:t>
            </w:r>
          </w:p>
        </w:tc>
      </w:tr>
      <w:tr w:rsidR="00E663FF" w14:paraId="6FF59940" w14:textId="77777777" w:rsidTr="00E663FF">
        <w:tc>
          <w:tcPr>
            <w:tcW w:w="1846" w:type="dxa"/>
          </w:tcPr>
          <w:p w14:paraId="5E3418C9" w14:textId="77777777" w:rsidR="00E663FF" w:rsidRPr="00627E9C" w:rsidRDefault="00E663FF" w:rsidP="00627E9C">
            <w:pPr>
              <w:spacing w:after="0" w:line="360" w:lineRule="auto"/>
              <w:jc w:val="both"/>
              <w:rPr>
                <w:color w:val="00000A"/>
                <w:sz w:val="18"/>
                <w:szCs w:val="18"/>
              </w:rPr>
            </w:pPr>
            <w:r>
              <w:rPr>
                <w:color w:val="00000A"/>
                <w:sz w:val="18"/>
                <w:szCs w:val="18"/>
              </w:rPr>
              <w:t>A. Selekcja pacjentów</w:t>
            </w:r>
          </w:p>
        </w:tc>
        <w:tc>
          <w:tcPr>
            <w:tcW w:w="2050" w:type="dxa"/>
          </w:tcPr>
          <w:p w14:paraId="0FA7CC10" w14:textId="77777777" w:rsidR="00E663FF" w:rsidRPr="00627E9C" w:rsidRDefault="00E663FF" w:rsidP="002E620C">
            <w:pPr>
              <w:spacing w:after="0" w:line="360" w:lineRule="auto"/>
              <w:jc w:val="both"/>
              <w:rPr>
                <w:color w:val="00000A"/>
                <w:sz w:val="18"/>
                <w:szCs w:val="18"/>
              </w:rPr>
            </w:pPr>
          </w:p>
        </w:tc>
        <w:tc>
          <w:tcPr>
            <w:tcW w:w="2050" w:type="dxa"/>
          </w:tcPr>
          <w:p w14:paraId="334C2AA6" w14:textId="77777777" w:rsidR="00E663FF" w:rsidRPr="00627E9C" w:rsidRDefault="00E663FF" w:rsidP="00627E9C">
            <w:pPr>
              <w:spacing w:after="0" w:line="360" w:lineRule="auto"/>
              <w:jc w:val="both"/>
              <w:rPr>
                <w:color w:val="00000A"/>
                <w:sz w:val="18"/>
                <w:szCs w:val="18"/>
              </w:rPr>
            </w:pPr>
          </w:p>
        </w:tc>
        <w:tc>
          <w:tcPr>
            <w:tcW w:w="1497" w:type="dxa"/>
          </w:tcPr>
          <w:p w14:paraId="0C0CFBEC" w14:textId="77777777" w:rsidR="00E663FF" w:rsidRPr="00627E9C" w:rsidRDefault="00E663FF" w:rsidP="00627E9C">
            <w:pPr>
              <w:spacing w:after="0" w:line="360" w:lineRule="auto"/>
              <w:jc w:val="both"/>
              <w:rPr>
                <w:color w:val="00000A"/>
                <w:sz w:val="18"/>
                <w:szCs w:val="18"/>
              </w:rPr>
            </w:pPr>
            <w:r>
              <w:rPr>
                <w:color w:val="00000A"/>
                <w:sz w:val="18"/>
                <w:szCs w:val="18"/>
              </w:rPr>
              <w:t>450</w:t>
            </w:r>
          </w:p>
        </w:tc>
        <w:tc>
          <w:tcPr>
            <w:tcW w:w="2063" w:type="dxa"/>
          </w:tcPr>
          <w:p w14:paraId="69294980" w14:textId="77777777" w:rsidR="00E663FF" w:rsidRPr="00627E9C" w:rsidRDefault="00E663FF" w:rsidP="00627E9C">
            <w:pPr>
              <w:spacing w:after="0" w:line="360" w:lineRule="auto"/>
              <w:jc w:val="both"/>
              <w:rPr>
                <w:color w:val="00000A"/>
                <w:sz w:val="18"/>
                <w:szCs w:val="18"/>
              </w:rPr>
            </w:pPr>
          </w:p>
        </w:tc>
      </w:tr>
      <w:tr w:rsidR="00E663FF" w14:paraId="585E958A" w14:textId="77777777" w:rsidTr="00E663FF">
        <w:tc>
          <w:tcPr>
            <w:tcW w:w="1846" w:type="dxa"/>
          </w:tcPr>
          <w:p w14:paraId="3C051FB7" w14:textId="77777777" w:rsidR="00E663FF" w:rsidRPr="00627E9C" w:rsidRDefault="00E663FF" w:rsidP="00627E9C">
            <w:pPr>
              <w:spacing w:after="0" w:line="360" w:lineRule="auto"/>
              <w:jc w:val="both"/>
              <w:rPr>
                <w:color w:val="00000A"/>
                <w:sz w:val="18"/>
                <w:szCs w:val="18"/>
              </w:rPr>
            </w:pPr>
            <w:r>
              <w:rPr>
                <w:color w:val="00000A"/>
                <w:sz w:val="18"/>
                <w:szCs w:val="18"/>
              </w:rPr>
              <w:t>B: Pobieranie próbek biologicznych</w:t>
            </w:r>
          </w:p>
        </w:tc>
        <w:tc>
          <w:tcPr>
            <w:tcW w:w="2050" w:type="dxa"/>
          </w:tcPr>
          <w:p w14:paraId="2B9E85E0" w14:textId="77777777" w:rsidR="00E663FF" w:rsidRPr="00627E9C" w:rsidRDefault="00E663FF" w:rsidP="002E620C">
            <w:pPr>
              <w:spacing w:after="0" w:line="360" w:lineRule="auto"/>
              <w:jc w:val="both"/>
              <w:rPr>
                <w:color w:val="00000A"/>
                <w:sz w:val="18"/>
                <w:szCs w:val="18"/>
              </w:rPr>
            </w:pPr>
          </w:p>
        </w:tc>
        <w:tc>
          <w:tcPr>
            <w:tcW w:w="2050" w:type="dxa"/>
          </w:tcPr>
          <w:p w14:paraId="7B82A668" w14:textId="77777777" w:rsidR="00E663FF" w:rsidRPr="00627E9C" w:rsidRDefault="00E663FF" w:rsidP="00627E9C">
            <w:pPr>
              <w:spacing w:after="0" w:line="360" w:lineRule="auto"/>
              <w:jc w:val="both"/>
              <w:rPr>
                <w:color w:val="00000A"/>
                <w:sz w:val="18"/>
                <w:szCs w:val="18"/>
              </w:rPr>
            </w:pPr>
          </w:p>
        </w:tc>
        <w:tc>
          <w:tcPr>
            <w:tcW w:w="1497" w:type="dxa"/>
          </w:tcPr>
          <w:p w14:paraId="5E36E149" w14:textId="77777777" w:rsidR="00E663FF" w:rsidRDefault="00064F7B" w:rsidP="00627E9C">
            <w:pPr>
              <w:spacing w:after="0" w:line="360" w:lineRule="auto"/>
              <w:jc w:val="both"/>
              <w:rPr>
                <w:color w:val="00000A"/>
                <w:sz w:val="18"/>
                <w:szCs w:val="18"/>
              </w:rPr>
            </w:pPr>
            <w:r>
              <w:rPr>
                <w:color w:val="00000A"/>
                <w:sz w:val="18"/>
                <w:szCs w:val="18"/>
              </w:rPr>
              <w:t>450</w:t>
            </w:r>
          </w:p>
        </w:tc>
        <w:tc>
          <w:tcPr>
            <w:tcW w:w="2063" w:type="dxa"/>
          </w:tcPr>
          <w:p w14:paraId="7A6D90F2" w14:textId="77777777" w:rsidR="00E663FF" w:rsidRPr="00627E9C" w:rsidRDefault="00E663FF" w:rsidP="00627E9C">
            <w:pPr>
              <w:spacing w:after="0" w:line="360" w:lineRule="auto"/>
              <w:jc w:val="both"/>
              <w:rPr>
                <w:color w:val="00000A"/>
                <w:sz w:val="18"/>
                <w:szCs w:val="18"/>
              </w:rPr>
            </w:pPr>
          </w:p>
        </w:tc>
      </w:tr>
      <w:tr w:rsidR="00E663FF" w14:paraId="0BAE57D3" w14:textId="77777777" w:rsidTr="002E620C">
        <w:tc>
          <w:tcPr>
            <w:tcW w:w="7443" w:type="dxa"/>
            <w:gridSpan w:val="4"/>
          </w:tcPr>
          <w:p w14:paraId="3F9BB243" w14:textId="77777777" w:rsidR="00E663FF" w:rsidRDefault="00E663FF" w:rsidP="00E663FF">
            <w:pPr>
              <w:spacing w:after="0" w:line="360" w:lineRule="auto"/>
              <w:jc w:val="right"/>
              <w:rPr>
                <w:color w:val="00000A"/>
                <w:sz w:val="18"/>
                <w:szCs w:val="18"/>
              </w:rPr>
            </w:pPr>
            <w:r>
              <w:rPr>
                <w:color w:val="00000A"/>
                <w:sz w:val="18"/>
                <w:szCs w:val="18"/>
              </w:rPr>
              <w:t>RAZEM (A.5+B.5):</w:t>
            </w:r>
          </w:p>
        </w:tc>
        <w:tc>
          <w:tcPr>
            <w:tcW w:w="2063" w:type="dxa"/>
          </w:tcPr>
          <w:p w14:paraId="53129A17" w14:textId="77777777" w:rsidR="00E663FF" w:rsidRPr="00627E9C" w:rsidRDefault="00E663FF" w:rsidP="00627E9C">
            <w:pPr>
              <w:spacing w:after="0" w:line="360" w:lineRule="auto"/>
              <w:jc w:val="both"/>
              <w:rPr>
                <w:color w:val="00000A"/>
                <w:sz w:val="18"/>
                <w:szCs w:val="18"/>
              </w:rPr>
            </w:pPr>
          </w:p>
        </w:tc>
      </w:tr>
    </w:tbl>
    <w:p w14:paraId="049B0150" w14:textId="77777777" w:rsidR="000066E8" w:rsidRDefault="000066E8" w:rsidP="000066E8">
      <w:pPr>
        <w:spacing w:line="360" w:lineRule="auto"/>
        <w:jc w:val="both"/>
        <w:rPr>
          <w:rFonts w:ascii="Arial" w:hAnsi="Arial" w:cs="Arial"/>
          <w:b/>
          <w:sz w:val="20"/>
          <w:szCs w:val="20"/>
        </w:rPr>
      </w:pPr>
    </w:p>
    <w:p w14:paraId="76ED189A" w14:textId="05CF812B" w:rsidR="000066E8" w:rsidRPr="00403597" w:rsidRDefault="000066E8" w:rsidP="000066E8">
      <w:pPr>
        <w:spacing w:line="360" w:lineRule="auto"/>
        <w:jc w:val="both"/>
        <w:rPr>
          <w:rFonts w:ascii="Arial" w:hAnsi="Arial" w:cs="Arial"/>
          <w:b/>
          <w:sz w:val="20"/>
          <w:szCs w:val="20"/>
        </w:rPr>
      </w:pPr>
      <w:r w:rsidRPr="00403597">
        <w:rPr>
          <w:rFonts w:ascii="Arial" w:hAnsi="Arial" w:cs="Arial"/>
          <w:b/>
          <w:sz w:val="20"/>
          <w:szCs w:val="20"/>
        </w:rPr>
        <w:t>Całkowita wartość zamówienia:</w:t>
      </w:r>
    </w:p>
    <w:p w14:paraId="00D5B5D3" w14:textId="77777777" w:rsidR="000066E8" w:rsidRPr="00403597" w:rsidRDefault="000066E8" w:rsidP="000066E8">
      <w:pPr>
        <w:pStyle w:val="Default"/>
        <w:spacing w:line="360" w:lineRule="auto"/>
        <w:rPr>
          <w:rFonts w:ascii="Arial" w:hAnsi="Arial" w:cs="Arial"/>
          <w:b/>
          <w:color w:val="auto"/>
          <w:sz w:val="20"/>
          <w:szCs w:val="20"/>
        </w:rPr>
      </w:pPr>
      <w:r w:rsidRPr="00403597">
        <w:rPr>
          <w:rFonts w:ascii="Arial" w:hAnsi="Arial" w:cs="Arial"/>
          <w:b/>
          <w:color w:val="auto"/>
          <w:sz w:val="20"/>
          <w:szCs w:val="20"/>
        </w:rPr>
        <w:t>brutto: ........................zł (słownie:....................................................................................................),</w:t>
      </w:r>
    </w:p>
    <w:p w14:paraId="21AD0618" w14:textId="77777777" w:rsidR="000066E8" w:rsidRDefault="000066E8" w:rsidP="000066E8">
      <w:pPr>
        <w:pStyle w:val="Default"/>
        <w:spacing w:line="360" w:lineRule="auto"/>
        <w:rPr>
          <w:rFonts w:ascii="Arial" w:hAnsi="Arial" w:cs="Arial"/>
          <w:b/>
          <w:color w:val="auto"/>
          <w:sz w:val="20"/>
          <w:szCs w:val="20"/>
        </w:rPr>
      </w:pPr>
      <w:r w:rsidRPr="00403597">
        <w:rPr>
          <w:rFonts w:ascii="Arial" w:hAnsi="Arial" w:cs="Arial"/>
          <w:b/>
          <w:color w:val="auto"/>
          <w:sz w:val="20"/>
          <w:szCs w:val="20"/>
        </w:rPr>
        <w:t>w tym………………… zł (słownie: ....................................................................................................) podatku od towaru i usług (stawka….%).</w:t>
      </w:r>
    </w:p>
    <w:p w14:paraId="3A6BE99B" w14:textId="77777777" w:rsidR="00627E9C" w:rsidRDefault="00627E9C" w:rsidP="00627E9C">
      <w:pPr>
        <w:spacing w:after="0" w:line="360" w:lineRule="auto"/>
        <w:jc w:val="both"/>
        <w:rPr>
          <w:rFonts w:ascii="Arial" w:hAnsi="Arial" w:cs="Arial"/>
          <w:color w:val="00000A"/>
          <w:sz w:val="20"/>
          <w:szCs w:val="20"/>
        </w:rPr>
      </w:pPr>
    </w:p>
    <w:p w14:paraId="58EDC2BD" w14:textId="77777777" w:rsidR="00627E9C" w:rsidRDefault="00627E9C" w:rsidP="00627E9C">
      <w:pPr>
        <w:pStyle w:val="Tekstkomentarza"/>
        <w:spacing w:after="0" w:line="360" w:lineRule="auto"/>
        <w:ind w:left="284"/>
        <w:rPr>
          <w:rFonts w:ascii="Arial" w:hAnsi="Arial" w:cs="Arial"/>
        </w:rPr>
      </w:pPr>
    </w:p>
    <w:p w14:paraId="3454A7ED" w14:textId="77777777" w:rsidR="003072FE" w:rsidRPr="00F23CE0" w:rsidRDefault="003072FE" w:rsidP="003072FE">
      <w:pPr>
        <w:pStyle w:val="Tekstkomentarza"/>
        <w:numPr>
          <w:ilvl w:val="0"/>
          <w:numId w:val="9"/>
        </w:numPr>
        <w:spacing w:after="0" w:line="360" w:lineRule="auto"/>
        <w:ind w:left="284" w:hanging="284"/>
        <w:rPr>
          <w:rFonts w:ascii="Arial" w:hAnsi="Arial" w:cs="Arial"/>
        </w:rPr>
      </w:pPr>
      <w:r>
        <w:rPr>
          <w:rFonts w:ascii="Arial" w:hAnsi="Arial" w:cs="Arial"/>
        </w:rPr>
        <w:t>O</w:t>
      </w:r>
      <w:r w:rsidRPr="00F23CE0">
        <w:rPr>
          <w:rFonts w:ascii="Arial" w:hAnsi="Arial" w:cs="Arial"/>
        </w:rPr>
        <w:t xml:space="preserve">świadczam, że zapoznałem się z opisem przedmiotu zamówienia (w tym ze wzorem umowy) </w:t>
      </w:r>
      <w:r w:rsidRPr="00F23CE0">
        <w:rPr>
          <w:rFonts w:ascii="Arial" w:hAnsi="Arial" w:cs="Arial"/>
        </w:rPr>
        <w:br/>
        <w:t>i nie wnoszę do niej zastrzeżeń oraz przyjmuję warunki w niej zawarte.</w:t>
      </w:r>
    </w:p>
    <w:p w14:paraId="2EBAEBB7" w14:textId="77777777" w:rsidR="003072FE" w:rsidRPr="00F23CE0" w:rsidRDefault="003072FE" w:rsidP="003072FE">
      <w:pPr>
        <w:pStyle w:val="Tekstkomentarza"/>
        <w:numPr>
          <w:ilvl w:val="0"/>
          <w:numId w:val="9"/>
        </w:numPr>
        <w:spacing w:after="0" w:line="360" w:lineRule="auto"/>
        <w:ind w:left="284" w:hanging="284"/>
        <w:jc w:val="both"/>
        <w:rPr>
          <w:rFonts w:ascii="Arial" w:hAnsi="Arial" w:cs="Arial"/>
        </w:rPr>
      </w:pPr>
      <w:r w:rsidRPr="00F23CE0">
        <w:rPr>
          <w:rFonts w:ascii="Arial" w:hAnsi="Arial" w:cs="Arial"/>
        </w:rPr>
        <w:lastRenderedPageBreak/>
        <w:t>Oświadczam, że spełniam warunki udziału w postępowaniu wskazane w pkt. IV.</w:t>
      </w:r>
    </w:p>
    <w:p w14:paraId="53F1A34C" w14:textId="77777777" w:rsidR="003072FE" w:rsidRPr="00F23CE0" w:rsidRDefault="003072FE" w:rsidP="003072FE">
      <w:pPr>
        <w:pStyle w:val="Tekstkomentarza"/>
        <w:numPr>
          <w:ilvl w:val="0"/>
          <w:numId w:val="9"/>
        </w:numPr>
        <w:spacing w:after="0" w:line="360" w:lineRule="auto"/>
        <w:ind w:left="284" w:hanging="284"/>
        <w:jc w:val="both"/>
        <w:rPr>
          <w:rFonts w:ascii="Arial" w:hAnsi="Arial" w:cs="Arial"/>
        </w:rPr>
      </w:pPr>
      <w:r w:rsidRPr="00F23CE0">
        <w:rPr>
          <w:rFonts w:ascii="Arial" w:hAnsi="Arial" w:cs="Arial"/>
        </w:rPr>
        <w:t>Oświadczam, że w przypadku wyboru przez Zamawiającego niniejszej oferty zobowiązuję się do podpisania umowy/umów w terminie i miejscu wskazanym przez Zamawiającego.</w:t>
      </w:r>
    </w:p>
    <w:p w14:paraId="78126FF3" w14:textId="77777777" w:rsidR="003072FE" w:rsidRPr="00F23CE0" w:rsidRDefault="003072FE" w:rsidP="003072FE">
      <w:pPr>
        <w:pStyle w:val="Default"/>
        <w:spacing w:line="360" w:lineRule="auto"/>
        <w:jc w:val="right"/>
        <w:rPr>
          <w:rFonts w:ascii="Arial" w:hAnsi="Arial" w:cs="Arial"/>
          <w:color w:val="00000A"/>
          <w:sz w:val="20"/>
          <w:szCs w:val="20"/>
        </w:rPr>
      </w:pPr>
    </w:p>
    <w:p w14:paraId="765DB935" w14:textId="77777777" w:rsidR="003072FE" w:rsidRPr="00F23CE0" w:rsidRDefault="003072FE" w:rsidP="003072FE">
      <w:pPr>
        <w:pStyle w:val="Default"/>
        <w:spacing w:line="360" w:lineRule="auto"/>
        <w:jc w:val="right"/>
        <w:rPr>
          <w:rFonts w:ascii="Arial" w:hAnsi="Arial" w:cs="Arial"/>
          <w:sz w:val="20"/>
          <w:szCs w:val="20"/>
        </w:rPr>
      </w:pPr>
      <w:r w:rsidRPr="00F23CE0">
        <w:rPr>
          <w:rFonts w:ascii="Arial" w:hAnsi="Arial" w:cs="Arial"/>
          <w:color w:val="00000A"/>
          <w:sz w:val="20"/>
          <w:szCs w:val="20"/>
        </w:rPr>
        <w:t xml:space="preserve">………………………………………. </w:t>
      </w:r>
    </w:p>
    <w:p w14:paraId="049710E1" w14:textId="77777777" w:rsidR="003072FE" w:rsidRPr="00F23CE0" w:rsidRDefault="003072FE" w:rsidP="003072FE">
      <w:pPr>
        <w:spacing w:line="360" w:lineRule="auto"/>
        <w:jc w:val="both"/>
        <w:rPr>
          <w:rFonts w:ascii="Arial" w:hAnsi="Arial" w:cs="Arial"/>
          <w:color w:val="00000A"/>
          <w:sz w:val="20"/>
          <w:szCs w:val="20"/>
        </w:rPr>
      </w:pPr>
      <w:r w:rsidRPr="00F23CE0">
        <w:rPr>
          <w:rFonts w:ascii="Arial" w:hAnsi="Arial" w:cs="Arial"/>
          <w:color w:val="00000A"/>
          <w:sz w:val="20"/>
          <w:szCs w:val="20"/>
        </w:rPr>
        <w:tab/>
      </w:r>
      <w:r w:rsidRPr="00F23CE0">
        <w:rPr>
          <w:rFonts w:ascii="Arial" w:hAnsi="Arial" w:cs="Arial"/>
          <w:color w:val="00000A"/>
          <w:sz w:val="20"/>
          <w:szCs w:val="20"/>
        </w:rPr>
        <w:tab/>
      </w:r>
      <w:r w:rsidRPr="00F23CE0">
        <w:rPr>
          <w:rFonts w:ascii="Arial" w:hAnsi="Arial" w:cs="Arial"/>
          <w:color w:val="00000A"/>
          <w:sz w:val="20"/>
          <w:szCs w:val="20"/>
        </w:rPr>
        <w:tab/>
      </w:r>
      <w:r w:rsidRPr="00F23CE0">
        <w:rPr>
          <w:rFonts w:ascii="Arial" w:hAnsi="Arial" w:cs="Arial"/>
          <w:color w:val="00000A"/>
          <w:sz w:val="20"/>
          <w:szCs w:val="20"/>
        </w:rPr>
        <w:tab/>
      </w:r>
      <w:r w:rsidRPr="00F23CE0">
        <w:rPr>
          <w:rFonts w:ascii="Arial" w:hAnsi="Arial" w:cs="Arial"/>
          <w:color w:val="00000A"/>
          <w:sz w:val="20"/>
          <w:szCs w:val="20"/>
        </w:rPr>
        <w:tab/>
      </w:r>
      <w:r w:rsidRPr="00F23CE0">
        <w:rPr>
          <w:rFonts w:ascii="Arial" w:hAnsi="Arial" w:cs="Arial"/>
          <w:color w:val="00000A"/>
          <w:sz w:val="20"/>
          <w:szCs w:val="20"/>
        </w:rPr>
        <w:tab/>
      </w:r>
      <w:r w:rsidRPr="00F23CE0">
        <w:rPr>
          <w:rFonts w:ascii="Arial" w:hAnsi="Arial" w:cs="Arial"/>
          <w:color w:val="00000A"/>
          <w:sz w:val="20"/>
          <w:szCs w:val="20"/>
        </w:rPr>
        <w:tab/>
      </w:r>
      <w:r w:rsidRPr="00F23CE0">
        <w:rPr>
          <w:rFonts w:ascii="Arial" w:hAnsi="Arial" w:cs="Arial"/>
          <w:color w:val="00000A"/>
          <w:sz w:val="20"/>
          <w:szCs w:val="20"/>
        </w:rPr>
        <w:tab/>
        <w:t xml:space="preserve">        (podpis osoby składającej ofertę)</w:t>
      </w:r>
    </w:p>
    <w:p w14:paraId="326F4D7F" w14:textId="77777777" w:rsidR="003072FE" w:rsidRPr="00F23CE0" w:rsidRDefault="003072FE" w:rsidP="003072FE">
      <w:pPr>
        <w:tabs>
          <w:tab w:val="num" w:pos="426"/>
        </w:tabs>
        <w:autoSpaceDE w:val="0"/>
        <w:autoSpaceDN w:val="0"/>
        <w:adjustRightInd w:val="0"/>
        <w:spacing w:line="360" w:lineRule="auto"/>
        <w:jc w:val="both"/>
        <w:rPr>
          <w:rFonts w:ascii="Arial" w:hAnsi="Arial" w:cs="Arial"/>
          <w:sz w:val="20"/>
          <w:szCs w:val="20"/>
        </w:rPr>
      </w:pPr>
      <w:r w:rsidRPr="00F23CE0">
        <w:rPr>
          <w:rFonts w:ascii="Arial" w:hAnsi="Arial" w:cs="Arial"/>
          <w:sz w:val="20"/>
          <w:szCs w:val="20"/>
        </w:rPr>
        <w:t>Wraz z ofertą składam następujące dokumenty:</w:t>
      </w:r>
    </w:p>
    <w:p w14:paraId="72FCDF18" w14:textId="77777777" w:rsidR="003072FE" w:rsidRPr="00F23CE0" w:rsidRDefault="003072FE" w:rsidP="003072FE">
      <w:pPr>
        <w:numPr>
          <w:ilvl w:val="0"/>
          <w:numId w:val="10"/>
        </w:numPr>
        <w:autoSpaceDE w:val="0"/>
        <w:autoSpaceDN w:val="0"/>
        <w:adjustRightInd w:val="0"/>
        <w:spacing w:after="0" w:line="360" w:lineRule="auto"/>
        <w:jc w:val="both"/>
        <w:rPr>
          <w:rFonts w:ascii="Arial" w:hAnsi="Arial" w:cs="Arial"/>
          <w:sz w:val="20"/>
          <w:szCs w:val="20"/>
        </w:rPr>
      </w:pPr>
      <w:r w:rsidRPr="00F23CE0">
        <w:rPr>
          <w:rFonts w:ascii="Arial" w:hAnsi="Arial" w:cs="Arial"/>
          <w:sz w:val="20"/>
          <w:szCs w:val="20"/>
        </w:rPr>
        <w:t>………………………………………… - załącznik nr …………..</w:t>
      </w:r>
    </w:p>
    <w:p w14:paraId="6A079361" w14:textId="77777777" w:rsidR="003072FE" w:rsidRDefault="003072FE" w:rsidP="003072FE">
      <w:pPr>
        <w:numPr>
          <w:ilvl w:val="0"/>
          <w:numId w:val="10"/>
        </w:numPr>
        <w:autoSpaceDE w:val="0"/>
        <w:autoSpaceDN w:val="0"/>
        <w:adjustRightInd w:val="0"/>
        <w:spacing w:after="0" w:line="360" w:lineRule="auto"/>
        <w:jc w:val="both"/>
        <w:rPr>
          <w:rFonts w:ascii="Arial" w:hAnsi="Arial" w:cs="Arial"/>
          <w:sz w:val="20"/>
          <w:szCs w:val="20"/>
        </w:rPr>
      </w:pPr>
      <w:r w:rsidRPr="00F23CE0">
        <w:rPr>
          <w:rFonts w:ascii="Arial" w:hAnsi="Arial" w:cs="Arial"/>
          <w:sz w:val="20"/>
          <w:szCs w:val="20"/>
        </w:rPr>
        <w:t>………………………………………… - załącznik nr …………..</w:t>
      </w:r>
    </w:p>
    <w:p w14:paraId="3FADCD3A" w14:textId="77777777" w:rsidR="006B0B9D" w:rsidRDefault="006B0B9D" w:rsidP="006B0B9D">
      <w:pPr>
        <w:numPr>
          <w:ilvl w:val="0"/>
          <w:numId w:val="10"/>
        </w:numPr>
        <w:autoSpaceDE w:val="0"/>
        <w:autoSpaceDN w:val="0"/>
        <w:adjustRightInd w:val="0"/>
        <w:spacing w:after="0" w:line="360" w:lineRule="auto"/>
        <w:jc w:val="both"/>
        <w:rPr>
          <w:rFonts w:ascii="Arial" w:hAnsi="Arial" w:cs="Arial"/>
          <w:sz w:val="20"/>
          <w:szCs w:val="20"/>
        </w:rPr>
      </w:pPr>
      <w:r w:rsidRPr="00F23CE0">
        <w:rPr>
          <w:rFonts w:ascii="Arial" w:hAnsi="Arial" w:cs="Arial"/>
          <w:sz w:val="20"/>
          <w:szCs w:val="20"/>
        </w:rPr>
        <w:t>………………………………………… - załącznik nr …………..</w:t>
      </w:r>
    </w:p>
    <w:p w14:paraId="09A6ED82" w14:textId="77777777" w:rsidR="006B0B9D" w:rsidRPr="00F23CE0" w:rsidRDefault="006B0B9D" w:rsidP="006B0B9D">
      <w:pPr>
        <w:autoSpaceDE w:val="0"/>
        <w:autoSpaceDN w:val="0"/>
        <w:adjustRightInd w:val="0"/>
        <w:spacing w:after="0" w:line="360" w:lineRule="auto"/>
        <w:ind w:left="720"/>
        <w:jc w:val="both"/>
        <w:rPr>
          <w:rFonts w:ascii="Arial" w:hAnsi="Arial" w:cs="Arial"/>
          <w:sz w:val="20"/>
          <w:szCs w:val="20"/>
        </w:rPr>
      </w:pPr>
    </w:p>
    <w:p w14:paraId="63F259FC" w14:textId="77777777" w:rsidR="003072FE" w:rsidRDefault="003072FE" w:rsidP="00EC459F">
      <w:pPr>
        <w:widowControl w:val="0"/>
        <w:spacing w:after="0" w:line="360" w:lineRule="auto"/>
        <w:rPr>
          <w:rFonts w:ascii="Arial" w:hAnsi="Arial" w:cs="Arial"/>
          <w:sz w:val="20"/>
          <w:szCs w:val="20"/>
        </w:rPr>
      </w:pPr>
    </w:p>
    <w:p w14:paraId="6372F681" w14:textId="77777777" w:rsidR="003072FE" w:rsidRDefault="003072FE" w:rsidP="00EC459F">
      <w:pPr>
        <w:widowControl w:val="0"/>
        <w:spacing w:after="0" w:line="360" w:lineRule="auto"/>
        <w:rPr>
          <w:rFonts w:ascii="Arial" w:hAnsi="Arial" w:cs="Arial"/>
          <w:sz w:val="20"/>
          <w:szCs w:val="20"/>
        </w:rPr>
      </w:pPr>
    </w:p>
    <w:p w14:paraId="4C67AA86" w14:textId="77777777" w:rsidR="006B0B9D" w:rsidRDefault="006B0B9D" w:rsidP="00627E9C">
      <w:pPr>
        <w:pStyle w:val="Default"/>
        <w:spacing w:line="360" w:lineRule="auto"/>
        <w:rPr>
          <w:rFonts w:ascii="Arial" w:hAnsi="Arial" w:cs="Arial"/>
          <w:i/>
          <w:iCs/>
          <w:color w:val="00000A"/>
          <w:sz w:val="20"/>
          <w:szCs w:val="20"/>
        </w:rPr>
      </w:pPr>
    </w:p>
    <w:p w14:paraId="4005B397" w14:textId="77777777" w:rsidR="006B0B9D" w:rsidRDefault="006B0B9D" w:rsidP="00627E9C">
      <w:pPr>
        <w:pStyle w:val="Default"/>
        <w:spacing w:line="360" w:lineRule="auto"/>
        <w:rPr>
          <w:rFonts w:ascii="Arial" w:hAnsi="Arial" w:cs="Arial"/>
          <w:i/>
          <w:iCs/>
          <w:color w:val="00000A"/>
          <w:sz w:val="20"/>
          <w:szCs w:val="20"/>
        </w:rPr>
      </w:pPr>
    </w:p>
    <w:p w14:paraId="35C78AB0" w14:textId="77777777" w:rsidR="006B0B9D" w:rsidRDefault="006B0B9D" w:rsidP="00627E9C">
      <w:pPr>
        <w:pStyle w:val="Default"/>
        <w:spacing w:line="360" w:lineRule="auto"/>
        <w:rPr>
          <w:rFonts w:ascii="Arial" w:hAnsi="Arial" w:cs="Arial"/>
          <w:i/>
          <w:iCs/>
          <w:color w:val="00000A"/>
          <w:sz w:val="20"/>
          <w:szCs w:val="20"/>
        </w:rPr>
      </w:pPr>
    </w:p>
    <w:p w14:paraId="43204BD1" w14:textId="77777777" w:rsidR="006B0B9D" w:rsidRDefault="006B0B9D" w:rsidP="00627E9C">
      <w:pPr>
        <w:pStyle w:val="Default"/>
        <w:spacing w:line="360" w:lineRule="auto"/>
        <w:rPr>
          <w:rFonts w:ascii="Arial" w:hAnsi="Arial" w:cs="Arial"/>
          <w:i/>
          <w:iCs/>
          <w:color w:val="00000A"/>
          <w:sz w:val="20"/>
          <w:szCs w:val="20"/>
        </w:rPr>
      </w:pPr>
    </w:p>
    <w:p w14:paraId="49096E83" w14:textId="77777777" w:rsidR="006B0B9D" w:rsidRDefault="006B0B9D" w:rsidP="00627E9C">
      <w:pPr>
        <w:pStyle w:val="Default"/>
        <w:spacing w:line="360" w:lineRule="auto"/>
        <w:rPr>
          <w:rFonts w:ascii="Arial" w:hAnsi="Arial" w:cs="Arial"/>
          <w:i/>
          <w:iCs/>
          <w:color w:val="00000A"/>
          <w:sz w:val="20"/>
          <w:szCs w:val="20"/>
        </w:rPr>
      </w:pPr>
    </w:p>
    <w:p w14:paraId="09E16C6A" w14:textId="77777777" w:rsidR="006B0B9D" w:rsidRDefault="006B0B9D" w:rsidP="00627E9C">
      <w:pPr>
        <w:pStyle w:val="Default"/>
        <w:spacing w:line="360" w:lineRule="auto"/>
        <w:rPr>
          <w:rFonts w:ascii="Arial" w:hAnsi="Arial" w:cs="Arial"/>
          <w:i/>
          <w:iCs/>
          <w:color w:val="00000A"/>
          <w:sz w:val="20"/>
          <w:szCs w:val="20"/>
        </w:rPr>
      </w:pPr>
    </w:p>
    <w:p w14:paraId="2808C34D" w14:textId="77777777" w:rsidR="006B0B9D" w:rsidRDefault="006B0B9D" w:rsidP="00627E9C">
      <w:pPr>
        <w:pStyle w:val="Default"/>
        <w:spacing w:line="360" w:lineRule="auto"/>
        <w:rPr>
          <w:rFonts w:ascii="Arial" w:hAnsi="Arial" w:cs="Arial"/>
          <w:i/>
          <w:iCs/>
          <w:color w:val="00000A"/>
          <w:sz w:val="20"/>
          <w:szCs w:val="20"/>
        </w:rPr>
      </w:pPr>
    </w:p>
    <w:p w14:paraId="73391B90" w14:textId="77777777" w:rsidR="006B0B9D" w:rsidRDefault="006B0B9D" w:rsidP="00627E9C">
      <w:pPr>
        <w:pStyle w:val="Default"/>
        <w:spacing w:line="360" w:lineRule="auto"/>
        <w:rPr>
          <w:rFonts w:ascii="Arial" w:hAnsi="Arial" w:cs="Arial"/>
          <w:i/>
          <w:iCs/>
          <w:color w:val="00000A"/>
          <w:sz w:val="20"/>
          <w:szCs w:val="20"/>
        </w:rPr>
      </w:pPr>
    </w:p>
    <w:p w14:paraId="70E36529" w14:textId="77777777" w:rsidR="006B0B9D" w:rsidRDefault="006B0B9D" w:rsidP="00627E9C">
      <w:pPr>
        <w:pStyle w:val="Default"/>
        <w:spacing w:line="360" w:lineRule="auto"/>
        <w:rPr>
          <w:rFonts w:ascii="Arial" w:hAnsi="Arial" w:cs="Arial"/>
          <w:i/>
          <w:iCs/>
          <w:color w:val="00000A"/>
          <w:sz w:val="20"/>
          <w:szCs w:val="20"/>
        </w:rPr>
      </w:pPr>
    </w:p>
    <w:p w14:paraId="5EACCDDA" w14:textId="77777777" w:rsidR="006B0B9D" w:rsidRDefault="006B0B9D" w:rsidP="00627E9C">
      <w:pPr>
        <w:pStyle w:val="Default"/>
        <w:spacing w:line="360" w:lineRule="auto"/>
        <w:rPr>
          <w:rFonts w:ascii="Arial" w:hAnsi="Arial" w:cs="Arial"/>
          <w:i/>
          <w:iCs/>
          <w:color w:val="00000A"/>
          <w:sz w:val="20"/>
          <w:szCs w:val="20"/>
        </w:rPr>
      </w:pPr>
    </w:p>
    <w:p w14:paraId="26621D0E" w14:textId="77777777" w:rsidR="006B0B9D" w:rsidRDefault="006B0B9D" w:rsidP="00627E9C">
      <w:pPr>
        <w:pStyle w:val="Default"/>
        <w:spacing w:line="360" w:lineRule="auto"/>
        <w:rPr>
          <w:rFonts w:ascii="Arial" w:hAnsi="Arial" w:cs="Arial"/>
          <w:i/>
          <w:iCs/>
          <w:color w:val="00000A"/>
          <w:sz w:val="20"/>
          <w:szCs w:val="20"/>
        </w:rPr>
      </w:pPr>
    </w:p>
    <w:p w14:paraId="1D017B67" w14:textId="77777777" w:rsidR="006B0B9D" w:rsidRDefault="006B0B9D" w:rsidP="00627E9C">
      <w:pPr>
        <w:pStyle w:val="Default"/>
        <w:spacing w:line="360" w:lineRule="auto"/>
        <w:rPr>
          <w:rFonts w:ascii="Arial" w:hAnsi="Arial" w:cs="Arial"/>
          <w:i/>
          <w:iCs/>
          <w:color w:val="00000A"/>
          <w:sz w:val="20"/>
          <w:szCs w:val="20"/>
        </w:rPr>
      </w:pPr>
    </w:p>
    <w:p w14:paraId="5CE7E5AC" w14:textId="77777777" w:rsidR="006B0B9D" w:rsidRDefault="006B0B9D" w:rsidP="00627E9C">
      <w:pPr>
        <w:pStyle w:val="Default"/>
        <w:spacing w:line="360" w:lineRule="auto"/>
        <w:rPr>
          <w:rFonts w:ascii="Arial" w:hAnsi="Arial" w:cs="Arial"/>
          <w:i/>
          <w:iCs/>
          <w:color w:val="00000A"/>
          <w:sz w:val="20"/>
          <w:szCs w:val="20"/>
        </w:rPr>
      </w:pPr>
    </w:p>
    <w:p w14:paraId="4762EDB9" w14:textId="77777777" w:rsidR="006B0B9D" w:rsidRDefault="006B0B9D" w:rsidP="00627E9C">
      <w:pPr>
        <w:pStyle w:val="Default"/>
        <w:spacing w:line="360" w:lineRule="auto"/>
        <w:rPr>
          <w:rFonts w:ascii="Arial" w:hAnsi="Arial" w:cs="Arial"/>
          <w:i/>
          <w:iCs/>
          <w:color w:val="00000A"/>
          <w:sz w:val="20"/>
          <w:szCs w:val="20"/>
        </w:rPr>
      </w:pPr>
    </w:p>
    <w:p w14:paraId="39469DCF" w14:textId="77777777" w:rsidR="006B0B9D" w:rsidRDefault="006B0B9D" w:rsidP="00627E9C">
      <w:pPr>
        <w:pStyle w:val="Default"/>
        <w:spacing w:line="360" w:lineRule="auto"/>
        <w:rPr>
          <w:rFonts w:ascii="Arial" w:hAnsi="Arial" w:cs="Arial"/>
          <w:i/>
          <w:iCs/>
          <w:color w:val="00000A"/>
          <w:sz w:val="20"/>
          <w:szCs w:val="20"/>
        </w:rPr>
      </w:pPr>
    </w:p>
    <w:p w14:paraId="6520F29A" w14:textId="77777777" w:rsidR="006B0B9D" w:rsidRDefault="006B0B9D" w:rsidP="00627E9C">
      <w:pPr>
        <w:pStyle w:val="Default"/>
        <w:spacing w:line="360" w:lineRule="auto"/>
        <w:rPr>
          <w:rFonts w:ascii="Arial" w:hAnsi="Arial" w:cs="Arial"/>
          <w:i/>
          <w:iCs/>
          <w:color w:val="00000A"/>
          <w:sz w:val="20"/>
          <w:szCs w:val="20"/>
        </w:rPr>
      </w:pPr>
    </w:p>
    <w:p w14:paraId="3C07E712" w14:textId="77777777" w:rsidR="006B0B9D" w:rsidRDefault="006B0B9D" w:rsidP="00627E9C">
      <w:pPr>
        <w:pStyle w:val="Default"/>
        <w:spacing w:line="360" w:lineRule="auto"/>
        <w:rPr>
          <w:rFonts w:ascii="Arial" w:hAnsi="Arial" w:cs="Arial"/>
          <w:i/>
          <w:iCs/>
          <w:color w:val="00000A"/>
          <w:sz w:val="20"/>
          <w:szCs w:val="20"/>
        </w:rPr>
      </w:pPr>
    </w:p>
    <w:p w14:paraId="16387150" w14:textId="77777777" w:rsidR="006B0B9D" w:rsidRDefault="006B0B9D" w:rsidP="00627E9C">
      <w:pPr>
        <w:pStyle w:val="Default"/>
        <w:spacing w:line="360" w:lineRule="auto"/>
        <w:rPr>
          <w:rFonts w:ascii="Arial" w:hAnsi="Arial" w:cs="Arial"/>
          <w:i/>
          <w:iCs/>
          <w:color w:val="00000A"/>
          <w:sz w:val="20"/>
          <w:szCs w:val="20"/>
        </w:rPr>
      </w:pPr>
    </w:p>
    <w:p w14:paraId="0E5FC064" w14:textId="77777777" w:rsidR="006B0B9D" w:rsidRDefault="006B0B9D" w:rsidP="00627E9C">
      <w:pPr>
        <w:pStyle w:val="Default"/>
        <w:spacing w:line="360" w:lineRule="auto"/>
        <w:rPr>
          <w:rFonts w:ascii="Arial" w:hAnsi="Arial" w:cs="Arial"/>
          <w:i/>
          <w:iCs/>
          <w:color w:val="00000A"/>
          <w:sz w:val="20"/>
          <w:szCs w:val="20"/>
        </w:rPr>
      </w:pPr>
    </w:p>
    <w:p w14:paraId="0A6463E5" w14:textId="77777777" w:rsidR="006B0B9D" w:rsidRDefault="006B0B9D" w:rsidP="00627E9C">
      <w:pPr>
        <w:pStyle w:val="Default"/>
        <w:spacing w:line="360" w:lineRule="auto"/>
        <w:rPr>
          <w:rFonts w:ascii="Arial" w:hAnsi="Arial" w:cs="Arial"/>
          <w:i/>
          <w:iCs/>
          <w:color w:val="00000A"/>
          <w:sz w:val="20"/>
          <w:szCs w:val="20"/>
        </w:rPr>
      </w:pPr>
    </w:p>
    <w:p w14:paraId="4858F812" w14:textId="77777777" w:rsidR="006B0B9D" w:rsidRDefault="006B0B9D" w:rsidP="00627E9C">
      <w:pPr>
        <w:pStyle w:val="Default"/>
        <w:spacing w:line="360" w:lineRule="auto"/>
        <w:rPr>
          <w:rFonts w:ascii="Arial" w:hAnsi="Arial" w:cs="Arial"/>
          <w:i/>
          <w:iCs/>
          <w:color w:val="00000A"/>
          <w:sz w:val="20"/>
          <w:szCs w:val="20"/>
        </w:rPr>
      </w:pPr>
    </w:p>
    <w:p w14:paraId="1831A701" w14:textId="77777777" w:rsidR="006B0B9D" w:rsidRDefault="006B0B9D" w:rsidP="00627E9C">
      <w:pPr>
        <w:pStyle w:val="Default"/>
        <w:spacing w:line="360" w:lineRule="auto"/>
        <w:rPr>
          <w:rFonts w:ascii="Arial" w:hAnsi="Arial" w:cs="Arial"/>
          <w:i/>
          <w:iCs/>
          <w:color w:val="00000A"/>
          <w:sz w:val="20"/>
          <w:szCs w:val="20"/>
        </w:rPr>
      </w:pPr>
    </w:p>
    <w:p w14:paraId="3751967A" w14:textId="77777777" w:rsidR="00627E9C" w:rsidRPr="006B0B9D" w:rsidRDefault="00627E9C" w:rsidP="00627E9C">
      <w:pPr>
        <w:pStyle w:val="Default"/>
        <w:spacing w:line="360" w:lineRule="auto"/>
        <w:rPr>
          <w:rFonts w:ascii="Arial" w:hAnsi="Arial" w:cs="Arial"/>
          <w:color w:val="00000A"/>
          <w:sz w:val="20"/>
          <w:szCs w:val="20"/>
        </w:rPr>
      </w:pPr>
      <w:r w:rsidRPr="006B0B9D">
        <w:rPr>
          <w:rFonts w:ascii="Arial" w:hAnsi="Arial" w:cs="Arial"/>
          <w:i/>
          <w:iCs/>
          <w:color w:val="00000A"/>
          <w:sz w:val="20"/>
          <w:szCs w:val="20"/>
        </w:rPr>
        <w:lastRenderedPageBreak/>
        <w:t xml:space="preserve">Załącznik nr 2 </w:t>
      </w:r>
    </w:p>
    <w:p w14:paraId="50068CE7" w14:textId="78ABA5CB" w:rsidR="00627E9C" w:rsidRPr="006B0B9D" w:rsidRDefault="00627E9C" w:rsidP="00627E9C">
      <w:pPr>
        <w:pStyle w:val="Default"/>
        <w:spacing w:line="360" w:lineRule="auto"/>
        <w:jc w:val="right"/>
        <w:rPr>
          <w:rFonts w:ascii="Arial" w:hAnsi="Arial" w:cs="Arial"/>
          <w:sz w:val="20"/>
          <w:szCs w:val="20"/>
        </w:rPr>
      </w:pPr>
      <w:r w:rsidRPr="006B0B9D">
        <w:rPr>
          <w:rFonts w:ascii="Arial" w:hAnsi="Arial" w:cs="Arial"/>
          <w:sz w:val="20"/>
          <w:szCs w:val="20"/>
        </w:rPr>
        <w:t>Miejscowość</w:t>
      </w:r>
      <w:r w:rsidRPr="006B0B9D">
        <w:rPr>
          <w:rFonts w:ascii="Arial" w:hAnsi="Arial" w:cs="Arial"/>
          <w:color w:val="00000A"/>
          <w:sz w:val="20"/>
          <w:szCs w:val="20"/>
        </w:rPr>
        <w:t>, dnia … ……. 20</w:t>
      </w:r>
      <w:r w:rsidR="00D279B5">
        <w:rPr>
          <w:rFonts w:ascii="Arial" w:hAnsi="Arial" w:cs="Arial"/>
          <w:color w:val="00000A"/>
          <w:sz w:val="20"/>
          <w:szCs w:val="20"/>
        </w:rPr>
        <w:t>20</w:t>
      </w:r>
      <w:r w:rsidRPr="006B0B9D">
        <w:rPr>
          <w:rFonts w:ascii="Arial" w:hAnsi="Arial" w:cs="Arial"/>
          <w:color w:val="00000A"/>
          <w:sz w:val="20"/>
          <w:szCs w:val="20"/>
        </w:rPr>
        <w:t xml:space="preserve"> r. </w:t>
      </w:r>
    </w:p>
    <w:p w14:paraId="265857CE" w14:textId="77777777" w:rsidR="00627E9C" w:rsidRPr="006B0B9D" w:rsidRDefault="00627E9C" w:rsidP="00627E9C">
      <w:pPr>
        <w:pStyle w:val="Default"/>
        <w:rPr>
          <w:rFonts w:ascii="Arial" w:hAnsi="Arial" w:cs="Arial"/>
          <w:color w:val="00000A"/>
          <w:sz w:val="20"/>
          <w:szCs w:val="20"/>
        </w:rPr>
      </w:pPr>
    </w:p>
    <w:p w14:paraId="262D442B" w14:textId="77777777" w:rsidR="00627E9C" w:rsidRPr="006B0B9D" w:rsidRDefault="00627E9C" w:rsidP="00627E9C">
      <w:pPr>
        <w:pStyle w:val="Default"/>
        <w:rPr>
          <w:rFonts w:ascii="Arial" w:hAnsi="Arial" w:cs="Arial"/>
          <w:color w:val="00000A"/>
          <w:sz w:val="20"/>
          <w:szCs w:val="20"/>
        </w:rPr>
      </w:pPr>
      <w:r w:rsidRPr="006B0B9D">
        <w:rPr>
          <w:rFonts w:ascii="Arial" w:hAnsi="Arial" w:cs="Arial"/>
          <w:color w:val="00000A"/>
          <w:sz w:val="20"/>
          <w:szCs w:val="20"/>
        </w:rPr>
        <w:t xml:space="preserve">………………………….. </w:t>
      </w:r>
    </w:p>
    <w:p w14:paraId="319CE04B" w14:textId="77777777" w:rsidR="00627E9C" w:rsidRPr="006B0B9D" w:rsidRDefault="00627E9C" w:rsidP="00627E9C">
      <w:pPr>
        <w:pStyle w:val="Default"/>
        <w:rPr>
          <w:rFonts w:ascii="Arial" w:hAnsi="Arial" w:cs="Arial"/>
          <w:color w:val="00000A"/>
          <w:sz w:val="20"/>
          <w:szCs w:val="20"/>
        </w:rPr>
      </w:pPr>
      <w:r w:rsidRPr="006B0B9D">
        <w:rPr>
          <w:rFonts w:ascii="Arial" w:hAnsi="Arial" w:cs="Arial"/>
          <w:color w:val="00000A"/>
          <w:sz w:val="20"/>
          <w:szCs w:val="20"/>
        </w:rPr>
        <w:t xml:space="preserve">………………………….. </w:t>
      </w:r>
    </w:p>
    <w:p w14:paraId="6A555956" w14:textId="77777777" w:rsidR="00627E9C" w:rsidRPr="006B0B9D" w:rsidRDefault="00627E9C" w:rsidP="00627E9C">
      <w:pPr>
        <w:pStyle w:val="Default"/>
        <w:rPr>
          <w:rFonts w:ascii="Arial" w:hAnsi="Arial" w:cs="Arial"/>
          <w:color w:val="00000A"/>
          <w:sz w:val="20"/>
          <w:szCs w:val="20"/>
        </w:rPr>
      </w:pPr>
      <w:r w:rsidRPr="006B0B9D">
        <w:rPr>
          <w:rFonts w:ascii="Arial" w:hAnsi="Arial" w:cs="Arial"/>
          <w:color w:val="00000A"/>
          <w:sz w:val="20"/>
          <w:szCs w:val="20"/>
        </w:rPr>
        <w:t xml:space="preserve">………………………….. </w:t>
      </w:r>
    </w:p>
    <w:p w14:paraId="67512C01" w14:textId="217FDBFD" w:rsidR="00627E9C" w:rsidRPr="006B0B9D" w:rsidRDefault="00627E9C" w:rsidP="00627E9C">
      <w:pPr>
        <w:pStyle w:val="Default"/>
        <w:rPr>
          <w:rFonts w:ascii="Arial" w:hAnsi="Arial" w:cs="Arial"/>
          <w:i/>
          <w:color w:val="00000A"/>
          <w:sz w:val="20"/>
          <w:szCs w:val="20"/>
        </w:rPr>
      </w:pPr>
      <w:r w:rsidRPr="006B0B9D">
        <w:rPr>
          <w:rFonts w:ascii="Arial" w:hAnsi="Arial" w:cs="Arial"/>
          <w:i/>
          <w:color w:val="00000A"/>
          <w:sz w:val="20"/>
          <w:szCs w:val="20"/>
        </w:rPr>
        <w:t>(</w:t>
      </w:r>
      <w:r w:rsidR="00A52F52" w:rsidRPr="006B0B9D">
        <w:rPr>
          <w:rFonts w:ascii="Arial" w:hAnsi="Arial" w:cs="Arial"/>
          <w:i/>
          <w:color w:val="00000A"/>
          <w:sz w:val="20"/>
          <w:szCs w:val="20"/>
        </w:rPr>
        <w:t>Naz</w:t>
      </w:r>
      <w:r w:rsidR="00D279B5">
        <w:rPr>
          <w:rFonts w:ascii="Arial" w:hAnsi="Arial" w:cs="Arial"/>
          <w:i/>
          <w:color w:val="00000A"/>
          <w:sz w:val="20"/>
          <w:szCs w:val="20"/>
        </w:rPr>
        <w:t>w</w:t>
      </w:r>
      <w:r w:rsidR="00A52F52" w:rsidRPr="006B0B9D">
        <w:rPr>
          <w:rFonts w:ascii="Arial" w:hAnsi="Arial" w:cs="Arial"/>
          <w:i/>
          <w:color w:val="00000A"/>
          <w:sz w:val="20"/>
          <w:szCs w:val="20"/>
        </w:rPr>
        <w:t>a</w:t>
      </w:r>
      <w:r w:rsidRPr="006B0B9D">
        <w:rPr>
          <w:rFonts w:ascii="Arial" w:hAnsi="Arial" w:cs="Arial"/>
          <w:i/>
          <w:color w:val="00000A"/>
          <w:sz w:val="20"/>
          <w:szCs w:val="20"/>
        </w:rPr>
        <w:t xml:space="preserve"> i adres Wykonawcy</w:t>
      </w:r>
      <w:r w:rsidR="009A07DA">
        <w:rPr>
          <w:rFonts w:ascii="Arial" w:hAnsi="Arial" w:cs="Arial"/>
          <w:i/>
          <w:color w:val="00000A"/>
          <w:sz w:val="20"/>
          <w:szCs w:val="20"/>
        </w:rPr>
        <w:t>, NIP</w:t>
      </w:r>
      <w:r w:rsidRPr="006B0B9D">
        <w:rPr>
          <w:rFonts w:ascii="Arial" w:hAnsi="Arial" w:cs="Arial"/>
          <w:i/>
          <w:color w:val="00000A"/>
          <w:sz w:val="20"/>
          <w:szCs w:val="20"/>
        </w:rPr>
        <w:t xml:space="preserve">) </w:t>
      </w:r>
    </w:p>
    <w:p w14:paraId="3012148E" w14:textId="77777777" w:rsidR="00627E9C" w:rsidRPr="006B0B9D" w:rsidRDefault="00627E9C" w:rsidP="00627E9C">
      <w:pPr>
        <w:pStyle w:val="Default"/>
        <w:spacing w:line="360" w:lineRule="auto"/>
        <w:rPr>
          <w:rFonts w:ascii="Arial" w:hAnsi="Arial" w:cs="Arial"/>
          <w:sz w:val="20"/>
          <w:szCs w:val="20"/>
        </w:rPr>
      </w:pPr>
    </w:p>
    <w:p w14:paraId="40AB5E88" w14:textId="77777777" w:rsidR="00627E9C" w:rsidRPr="006B0B9D" w:rsidRDefault="00627E9C" w:rsidP="00627E9C">
      <w:pPr>
        <w:pStyle w:val="Default"/>
        <w:spacing w:line="360" w:lineRule="auto"/>
        <w:rPr>
          <w:rFonts w:ascii="Arial" w:hAnsi="Arial" w:cs="Arial"/>
          <w:sz w:val="20"/>
          <w:szCs w:val="20"/>
        </w:rPr>
      </w:pPr>
    </w:p>
    <w:p w14:paraId="0956642C" w14:textId="77777777" w:rsidR="00627E9C" w:rsidRPr="000250CA" w:rsidRDefault="00627E9C" w:rsidP="00627E9C">
      <w:pPr>
        <w:jc w:val="center"/>
        <w:rPr>
          <w:rFonts w:ascii="Arial" w:hAnsi="Arial" w:cs="Arial"/>
          <w:b/>
          <w:sz w:val="20"/>
          <w:szCs w:val="20"/>
        </w:rPr>
      </w:pPr>
      <w:r w:rsidRPr="000250CA">
        <w:rPr>
          <w:rFonts w:ascii="Arial" w:hAnsi="Arial" w:cs="Arial"/>
          <w:b/>
          <w:sz w:val="20"/>
          <w:szCs w:val="20"/>
        </w:rPr>
        <w:t>OŚWIADCZENIE WYKONAWCY</w:t>
      </w:r>
    </w:p>
    <w:p w14:paraId="524D9A84" w14:textId="373D7BBC" w:rsidR="00627E9C" w:rsidRDefault="00627E9C" w:rsidP="00627E9C">
      <w:pPr>
        <w:spacing w:line="360" w:lineRule="auto"/>
        <w:jc w:val="both"/>
        <w:rPr>
          <w:rFonts w:ascii="Arial" w:hAnsi="Arial" w:cs="Arial"/>
          <w:color w:val="00000A"/>
          <w:sz w:val="20"/>
          <w:szCs w:val="20"/>
        </w:rPr>
      </w:pPr>
      <w:r w:rsidRPr="000250CA">
        <w:rPr>
          <w:rFonts w:ascii="Arial" w:hAnsi="Arial" w:cs="Arial"/>
          <w:color w:val="00000A"/>
          <w:sz w:val="20"/>
          <w:szCs w:val="20"/>
        </w:rPr>
        <w:t xml:space="preserve">W odpowiedzi na ogłoszenie o zamówieniu </w:t>
      </w:r>
      <w:r>
        <w:rPr>
          <w:rFonts w:ascii="Arial" w:hAnsi="Arial" w:cs="Arial"/>
          <w:color w:val="00000A"/>
          <w:sz w:val="20"/>
          <w:szCs w:val="20"/>
        </w:rPr>
        <w:t>(</w:t>
      </w:r>
      <w:r w:rsidRPr="00F23CE0">
        <w:rPr>
          <w:rFonts w:ascii="Arial" w:hAnsi="Arial" w:cs="Arial"/>
          <w:b/>
          <w:bCs/>
          <w:color w:val="00000A"/>
          <w:sz w:val="20"/>
          <w:szCs w:val="20"/>
        </w:rPr>
        <w:t>znak:</w:t>
      </w:r>
      <w:r w:rsidRPr="00627E9C">
        <w:rPr>
          <w:rFonts w:ascii="Arial" w:eastAsia="Times New Roman" w:hAnsi="Arial" w:cs="Arial"/>
          <w:b/>
          <w:bCs/>
          <w:sz w:val="20"/>
          <w:szCs w:val="20"/>
        </w:rPr>
        <w:t xml:space="preserve"> </w:t>
      </w:r>
      <w:r w:rsidR="00D279B5">
        <w:rPr>
          <w:rFonts w:ascii="Arial" w:eastAsia="Times New Roman" w:hAnsi="Arial" w:cs="Arial"/>
          <w:b/>
          <w:bCs/>
          <w:sz w:val="20"/>
          <w:szCs w:val="20"/>
        </w:rPr>
        <w:t>1</w:t>
      </w:r>
      <w:r w:rsidRPr="00F23CE0">
        <w:rPr>
          <w:rFonts w:ascii="Arial" w:eastAsia="Times New Roman" w:hAnsi="Arial" w:cs="Arial"/>
          <w:b/>
          <w:bCs/>
          <w:sz w:val="20"/>
          <w:szCs w:val="20"/>
        </w:rPr>
        <w:t>/OPUS1</w:t>
      </w:r>
      <w:r>
        <w:rPr>
          <w:rFonts w:ascii="Arial" w:eastAsia="Times New Roman" w:hAnsi="Arial" w:cs="Arial"/>
          <w:b/>
          <w:bCs/>
          <w:sz w:val="20"/>
          <w:szCs w:val="20"/>
        </w:rPr>
        <w:t>5</w:t>
      </w:r>
      <w:r w:rsidRPr="00F23CE0">
        <w:rPr>
          <w:rFonts w:ascii="Arial" w:eastAsia="Times New Roman" w:hAnsi="Arial" w:cs="Arial"/>
          <w:b/>
          <w:bCs/>
          <w:sz w:val="20"/>
          <w:szCs w:val="20"/>
        </w:rPr>
        <w:t>/20</w:t>
      </w:r>
      <w:r w:rsidR="00D279B5">
        <w:rPr>
          <w:rFonts w:ascii="Arial" w:eastAsia="Times New Roman" w:hAnsi="Arial" w:cs="Arial"/>
          <w:b/>
          <w:bCs/>
          <w:sz w:val="20"/>
          <w:szCs w:val="20"/>
        </w:rPr>
        <w:t>20</w:t>
      </w:r>
      <w:r w:rsidRPr="00F23CE0">
        <w:rPr>
          <w:rFonts w:ascii="Arial" w:hAnsi="Arial" w:cs="Arial"/>
          <w:b/>
          <w:bCs/>
          <w:color w:val="00000A"/>
          <w:sz w:val="20"/>
          <w:szCs w:val="20"/>
        </w:rPr>
        <w:t xml:space="preserve">) </w:t>
      </w:r>
      <w:r w:rsidRPr="00F23CE0">
        <w:rPr>
          <w:rFonts w:ascii="Arial" w:hAnsi="Arial" w:cs="Arial"/>
          <w:color w:val="00000A"/>
          <w:sz w:val="20"/>
          <w:szCs w:val="20"/>
        </w:rPr>
        <w:t xml:space="preserve">wystosowanym przez Gdański Uniwersytet Medyczny ul. Marii Skłodowskiej - Curie 3a, 80-210 Gdańsk na </w:t>
      </w:r>
      <w:r>
        <w:rPr>
          <w:rFonts w:ascii="Arial" w:hAnsi="Arial" w:cs="Arial"/>
          <w:sz w:val="20"/>
          <w:szCs w:val="20"/>
        </w:rPr>
        <w:t>świadczenie usług</w:t>
      </w:r>
      <w:r w:rsidRPr="00F23CE0">
        <w:rPr>
          <w:rFonts w:ascii="Arial" w:hAnsi="Arial" w:cs="Arial"/>
          <w:sz w:val="20"/>
          <w:szCs w:val="20"/>
        </w:rPr>
        <w:t xml:space="preserve"> </w:t>
      </w:r>
      <w:r w:rsidRPr="00076256">
        <w:rPr>
          <w:rFonts w:ascii="Arial" w:hAnsi="Arial" w:cs="Arial"/>
          <w:sz w:val="20"/>
          <w:szCs w:val="20"/>
        </w:rPr>
        <w:t>niezbędnych do realizacji zadań badawczych projektu</w:t>
      </w:r>
      <w:r>
        <w:rPr>
          <w:rFonts w:ascii="Arial" w:hAnsi="Arial" w:cs="Arial"/>
          <w:sz w:val="20"/>
          <w:szCs w:val="20"/>
        </w:rPr>
        <w:t xml:space="preserve"> pt.:</w:t>
      </w:r>
      <w:r w:rsidRPr="00076256">
        <w:rPr>
          <w:rFonts w:ascii="Arial" w:hAnsi="Arial" w:cs="Arial"/>
          <w:sz w:val="20"/>
          <w:szCs w:val="20"/>
        </w:rPr>
        <w:t xml:space="preserve"> „Charakterystyka </w:t>
      </w:r>
      <w:proofErr w:type="spellStart"/>
      <w:r w:rsidRPr="00076256">
        <w:rPr>
          <w:rFonts w:ascii="Arial" w:hAnsi="Arial" w:cs="Arial"/>
          <w:sz w:val="20"/>
          <w:szCs w:val="20"/>
        </w:rPr>
        <w:t>metabolomiczna</w:t>
      </w:r>
      <w:proofErr w:type="spellEnd"/>
      <w:r w:rsidRPr="00076256">
        <w:rPr>
          <w:rFonts w:ascii="Arial" w:hAnsi="Arial" w:cs="Arial"/>
          <w:sz w:val="20"/>
          <w:szCs w:val="20"/>
        </w:rPr>
        <w:t xml:space="preserve"> i genetyczna szczepów E. co</w:t>
      </w:r>
      <w:r>
        <w:rPr>
          <w:rFonts w:ascii="Arial" w:hAnsi="Arial" w:cs="Arial"/>
          <w:sz w:val="20"/>
          <w:szCs w:val="20"/>
        </w:rPr>
        <w:t xml:space="preserve">li wywołujących </w:t>
      </w:r>
      <w:proofErr w:type="spellStart"/>
      <w:r>
        <w:rPr>
          <w:rFonts w:ascii="Arial" w:hAnsi="Arial" w:cs="Arial"/>
          <w:sz w:val="20"/>
          <w:szCs w:val="20"/>
        </w:rPr>
        <w:t>urosepsę</w:t>
      </w:r>
      <w:proofErr w:type="spellEnd"/>
      <w:r>
        <w:rPr>
          <w:rFonts w:ascii="Arial" w:hAnsi="Arial" w:cs="Arial"/>
          <w:sz w:val="20"/>
          <w:szCs w:val="20"/>
        </w:rPr>
        <w:t>”,</w:t>
      </w:r>
      <w:r w:rsidRPr="00076256">
        <w:rPr>
          <w:rFonts w:ascii="Arial" w:hAnsi="Arial" w:cs="Arial"/>
          <w:sz w:val="20"/>
          <w:szCs w:val="20"/>
        </w:rPr>
        <w:t xml:space="preserve"> </w:t>
      </w:r>
      <w:r w:rsidRPr="00F23CE0">
        <w:rPr>
          <w:rFonts w:ascii="Arial" w:hAnsi="Arial" w:cs="Arial"/>
          <w:sz w:val="20"/>
          <w:szCs w:val="20"/>
        </w:rPr>
        <w:t xml:space="preserve">finansowanego ze środków Narodowego Centrum Nauki w ramach programu OPUS edycja </w:t>
      </w:r>
      <w:r w:rsidRPr="00843AB0">
        <w:rPr>
          <w:rFonts w:ascii="Arial" w:hAnsi="Arial" w:cs="Arial"/>
          <w:sz w:val="20"/>
          <w:szCs w:val="20"/>
        </w:rPr>
        <w:t>15</w:t>
      </w:r>
      <w:r w:rsidRPr="00F23CE0">
        <w:rPr>
          <w:rFonts w:ascii="Arial" w:hAnsi="Arial" w:cs="Arial"/>
          <w:sz w:val="20"/>
          <w:szCs w:val="20"/>
        </w:rPr>
        <w:t xml:space="preserve"> nr umowy nr </w:t>
      </w:r>
      <w:r>
        <w:rPr>
          <w:rFonts w:ascii="Arial" w:hAnsi="Arial" w:cs="Arial"/>
          <w:sz w:val="20"/>
          <w:szCs w:val="20"/>
        </w:rPr>
        <w:t>UMO-2018/29/B/NZ7/02489 z 06.02.2019</w:t>
      </w:r>
      <w:r w:rsidRPr="000250CA">
        <w:rPr>
          <w:rFonts w:ascii="Arial" w:hAnsi="Arial" w:cs="Arial"/>
          <w:sz w:val="20"/>
          <w:szCs w:val="20"/>
        </w:rPr>
        <w:t xml:space="preserve">, </w:t>
      </w:r>
      <w:r w:rsidRPr="000250CA">
        <w:rPr>
          <w:rFonts w:ascii="Arial" w:hAnsi="Arial" w:cs="Arial"/>
          <w:color w:val="00000A"/>
          <w:sz w:val="20"/>
          <w:szCs w:val="20"/>
        </w:rPr>
        <w:t>niniejszym oświadczam, że:</w:t>
      </w:r>
    </w:p>
    <w:p w14:paraId="062D8C14" w14:textId="77777777" w:rsidR="00855EE4" w:rsidRPr="000250CA" w:rsidRDefault="00855EE4" w:rsidP="00627E9C">
      <w:pPr>
        <w:spacing w:line="360" w:lineRule="auto"/>
        <w:jc w:val="both"/>
        <w:rPr>
          <w:rFonts w:ascii="Arial" w:hAnsi="Arial" w:cs="Arial"/>
          <w:color w:val="00000A"/>
          <w:sz w:val="20"/>
          <w:szCs w:val="20"/>
        </w:rPr>
      </w:pPr>
      <w:r>
        <w:rPr>
          <w:rFonts w:ascii="Arial" w:hAnsi="Arial" w:cs="Arial"/>
          <w:color w:val="00000A"/>
          <w:sz w:val="20"/>
          <w:szCs w:val="20"/>
        </w:rPr>
        <w:t xml:space="preserve">     1. Funkcję koordynatora będzie pełnić:………………………………………</w:t>
      </w:r>
    </w:p>
    <w:p w14:paraId="1C6391BE" w14:textId="77777777" w:rsidR="00A52F52" w:rsidRDefault="00855EE4" w:rsidP="00A52F52">
      <w:pPr>
        <w:pStyle w:val="Akapitzlist"/>
        <w:spacing w:before="240" w:after="0" w:line="240" w:lineRule="auto"/>
        <w:ind w:left="284"/>
        <w:contextualSpacing w:val="0"/>
        <w:jc w:val="both"/>
        <w:rPr>
          <w:rFonts w:ascii="Arial" w:hAnsi="Arial" w:cs="Arial"/>
          <w:sz w:val="20"/>
          <w:szCs w:val="20"/>
        </w:rPr>
      </w:pPr>
      <w:r>
        <w:rPr>
          <w:rFonts w:ascii="Arial" w:hAnsi="Arial" w:cs="Arial"/>
          <w:color w:val="00000A"/>
          <w:sz w:val="20"/>
          <w:szCs w:val="20"/>
        </w:rPr>
        <w:t xml:space="preserve">2. </w:t>
      </w:r>
      <w:r w:rsidR="00627E9C" w:rsidRPr="00A52F52">
        <w:rPr>
          <w:rFonts w:ascii="Arial" w:hAnsi="Arial" w:cs="Arial"/>
          <w:color w:val="00000A"/>
          <w:sz w:val="20"/>
          <w:szCs w:val="20"/>
        </w:rPr>
        <w:t xml:space="preserve">Posiadam </w:t>
      </w:r>
      <w:r w:rsidR="00A52F52" w:rsidRPr="00A52F52">
        <w:rPr>
          <w:rFonts w:ascii="Arial" w:hAnsi="Arial" w:cs="Arial"/>
          <w:sz w:val="20"/>
          <w:szCs w:val="20"/>
        </w:rPr>
        <w:t>doświadczony personel medyczny</w:t>
      </w:r>
      <w:r w:rsidR="00A52F52">
        <w:rPr>
          <w:rFonts w:ascii="Arial" w:hAnsi="Arial" w:cs="Arial"/>
          <w:sz w:val="20"/>
          <w:szCs w:val="20"/>
        </w:rPr>
        <w:t>:</w:t>
      </w:r>
    </w:p>
    <w:p w14:paraId="32DADB86" w14:textId="77777777" w:rsidR="00627E9C" w:rsidRPr="00A52F52" w:rsidRDefault="00A52F52" w:rsidP="00A52F52">
      <w:pPr>
        <w:pStyle w:val="Akapitzlist"/>
        <w:spacing w:before="240" w:after="0" w:line="240" w:lineRule="auto"/>
        <w:ind w:left="284"/>
        <w:contextualSpacing w:val="0"/>
        <w:jc w:val="both"/>
        <w:rPr>
          <w:rFonts w:ascii="Arial" w:hAnsi="Arial" w:cs="Arial"/>
          <w:i/>
          <w:color w:val="00000A"/>
          <w:sz w:val="20"/>
          <w:szCs w:val="20"/>
        </w:rPr>
      </w:pPr>
      <w:r w:rsidRPr="00A52F52">
        <w:rPr>
          <w:rFonts w:ascii="Arial" w:hAnsi="Arial" w:cs="Arial"/>
          <w:sz w:val="20"/>
          <w:szCs w:val="20"/>
        </w:rPr>
        <w:t xml:space="preserve"> </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3859"/>
        <w:gridCol w:w="1779"/>
      </w:tblGrid>
      <w:tr w:rsidR="00627E9C" w:rsidRPr="000250CA" w14:paraId="55791729" w14:textId="77777777" w:rsidTr="002E620C">
        <w:trPr>
          <w:trHeight w:val="1194"/>
        </w:trPr>
        <w:tc>
          <w:tcPr>
            <w:tcW w:w="1414" w:type="dxa"/>
            <w:shd w:val="clear" w:color="auto" w:fill="auto"/>
            <w:vAlign w:val="center"/>
          </w:tcPr>
          <w:p w14:paraId="112471AF" w14:textId="77777777" w:rsidR="00627E9C" w:rsidRPr="000250CA" w:rsidRDefault="00A52F52" w:rsidP="002E620C">
            <w:pPr>
              <w:spacing w:before="240" w:after="240"/>
              <w:jc w:val="both"/>
              <w:rPr>
                <w:rFonts w:ascii="Arial" w:hAnsi="Arial" w:cs="Arial"/>
                <w:b/>
                <w:color w:val="00000A"/>
                <w:sz w:val="16"/>
                <w:szCs w:val="16"/>
              </w:rPr>
            </w:pPr>
            <w:r>
              <w:rPr>
                <w:rFonts w:ascii="Arial" w:hAnsi="Arial" w:cs="Arial"/>
                <w:b/>
                <w:color w:val="00000A"/>
                <w:sz w:val="16"/>
                <w:szCs w:val="16"/>
              </w:rPr>
              <w:t>Lp.</w:t>
            </w:r>
          </w:p>
        </w:tc>
        <w:tc>
          <w:tcPr>
            <w:tcW w:w="3859" w:type="dxa"/>
            <w:shd w:val="clear" w:color="auto" w:fill="auto"/>
            <w:vAlign w:val="center"/>
          </w:tcPr>
          <w:p w14:paraId="3E29FD6C" w14:textId="77777777" w:rsidR="00627E9C" w:rsidRPr="000250CA" w:rsidRDefault="00A52F52" w:rsidP="002E620C">
            <w:pPr>
              <w:spacing w:before="240" w:after="240"/>
              <w:jc w:val="center"/>
              <w:rPr>
                <w:rFonts w:ascii="Arial" w:hAnsi="Arial" w:cs="Arial"/>
                <w:b/>
                <w:color w:val="00000A"/>
                <w:sz w:val="16"/>
                <w:szCs w:val="16"/>
              </w:rPr>
            </w:pPr>
            <w:r>
              <w:rPr>
                <w:rFonts w:ascii="Arial" w:hAnsi="Arial" w:cs="Arial"/>
                <w:b/>
                <w:color w:val="00000A"/>
                <w:sz w:val="16"/>
                <w:szCs w:val="16"/>
              </w:rPr>
              <w:t>Imię i nazwisko</w:t>
            </w:r>
          </w:p>
        </w:tc>
        <w:tc>
          <w:tcPr>
            <w:tcW w:w="1779" w:type="dxa"/>
            <w:shd w:val="clear" w:color="auto" w:fill="auto"/>
            <w:vAlign w:val="center"/>
          </w:tcPr>
          <w:p w14:paraId="6BEBF093" w14:textId="77777777" w:rsidR="00627E9C" w:rsidRPr="000250CA" w:rsidRDefault="00A52F52" w:rsidP="002E620C">
            <w:pPr>
              <w:spacing w:before="240" w:after="240"/>
              <w:jc w:val="center"/>
              <w:rPr>
                <w:rFonts w:ascii="Arial" w:hAnsi="Arial" w:cs="Arial"/>
                <w:b/>
                <w:color w:val="00000A"/>
                <w:sz w:val="16"/>
                <w:szCs w:val="16"/>
              </w:rPr>
            </w:pPr>
            <w:r>
              <w:rPr>
                <w:rFonts w:ascii="Arial" w:hAnsi="Arial" w:cs="Arial"/>
                <w:b/>
                <w:color w:val="00000A"/>
                <w:sz w:val="16"/>
                <w:szCs w:val="16"/>
              </w:rPr>
              <w:t>Lekarz/pielęgniarka</w:t>
            </w:r>
          </w:p>
        </w:tc>
      </w:tr>
      <w:tr w:rsidR="00627E9C" w:rsidRPr="000250CA" w14:paraId="47166AF2" w14:textId="77777777" w:rsidTr="002E620C">
        <w:trPr>
          <w:trHeight w:val="386"/>
        </w:trPr>
        <w:tc>
          <w:tcPr>
            <w:tcW w:w="1414" w:type="dxa"/>
            <w:shd w:val="clear" w:color="auto" w:fill="auto"/>
          </w:tcPr>
          <w:p w14:paraId="217A5F21" w14:textId="77777777" w:rsidR="00627E9C" w:rsidRPr="000250CA" w:rsidRDefault="00A52F52" w:rsidP="002E620C">
            <w:pPr>
              <w:spacing w:before="240" w:after="240"/>
              <w:jc w:val="both"/>
              <w:rPr>
                <w:rFonts w:ascii="Arial" w:hAnsi="Arial" w:cs="Arial"/>
                <w:b/>
                <w:color w:val="00000A"/>
                <w:sz w:val="16"/>
                <w:szCs w:val="16"/>
              </w:rPr>
            </w:pPr>
            <w:r>
              <w:rPr>
                <w:rFonts w:ascii="Arial" w:hAnsi="Arial" w:cs="Arial"/>
                <w:b/>
                <w:color w:val="00000A"/>
                <w:sz w:val="16"/>
                <w:szCs w:val="16"/>
              </w:rPr>
              <w:t>1</w:t>
            </w:r>
          </w:p>
        </w:tc>
        <w:tc>
          <w:tcPr>
            <w:tcW w:w="3859" w:type="dxa"/>
            <w:shd w:val="clear" w:color="auto" w:fill="auto"/>
          </w:tcPr>
          <w:p w14:paraId="6EA049A8" w14:textId="77777777" w:rsidR="00627E9C" w:rsidRPr="000250CA" w:rsidRDefault="00627E9C" w:rsidP="002E620C">
            <w:pPr>
              <w:spacing w:before="240" w:after="240"/>
              <w:jc w:val="both"/>
              <w:rPr>
                <w:rFonts w:ascii="Arial" w:hAnsi="Arial" w:cs="Arial"/>
                <w:b/>
                <w:color w:val="00000A"/>
                <w:sz w:val="16"/>
                <w:szCs w:val="16"/>
              </w:rPr>
            </w:pPr>
          </w:p>
        </w:tc>
        <w:tc>
          <w:tcPr>
            <w:tcW w:w="1779" w:type="dxa"/>
            <w:shd w:val="clear" w:color="auto" w:fill="auto"/>
          </w:tcPr>
          <w:p w14:paraId="1636959D" w14:textId="77777777" w:rsidR="00627E9C" w:rsidRPr="000250CA" w:rsidRDefault="00627E9C" w:rsidP="002E620C">
            <w:pPr>
              <w:spacing w:before="240" w:after="240"/>
              <w:jc w:val="both"/>
              <w:rPr>
                <w:rFonts w:ascii="Arial" w:hAnsi="Arial" w:cs="Arial"/>
                <w:b/>
                <w:i/>
                <w:color w:val="00000A"/>
                <w:sz w:val="16"/>
                <w:szCs w:val="16"/>
              </w:rPr>
            </w:pPr>
          </w:p>
        </w:tc>
      </w:tr>
      <w:tr w:rsidR="00627E9C" w:rsidRPr="000250CA" w14:paraId="77B407A8" w14:textId="77777777" w:rsidTr="002E620C">
        <w:tc>
          <w:tcPr>
            <w:tcW w:w="1414" w:type="dxa"/>
            <w:shd w:val="clear" w:color="auto" w:fill="auto"/>
          </w:tcPr>
          <w:p w14:paraId="4211A79F" w14:textId="77777777" w:rsidR="00627E9C" w:rsidRPr="000250CA" w:rsidRDefault="00A52F52" w:rsidP="002E620C">
            <w:pPr>
              <w:spacing w:before="240" w:after="240"/>
              <w:jc w:val="both"/>
              <w:rPr>
                <w:rFonts w:ascii="Arial" w:hAnsi="Arial" w:cs="Arial"/>
                <w:b/>
                <w:color w:val="00000A"/>
                <w:sz w:val="16"/>
                <w:szCs w:val="16"/>
              </w:rPr>
            </w:pPr>
            <w:r>
              <w:rPr>
                <w:rFonts w:ascii="Arial" w:hAnsi="Arial" w:cs="Arial"/>
                <w:b/>
                <w:color w:val="00000A"/>
                <w:sz w:val="16"/>
                <w:szCs w:val="16"/>
              </w:rPr>
              <w:t>2</w:t>
            </w:r>
          </w:p>
        </w:tc>
        <w:tc>
          <w:tcPr>
            <w:tcW w:w="3859" w:type="dxa"/>
            <w:shd w:val="clear" w:color="auto" w:fill="auto"/>
          </w:tcPr>
          <w:p w14:paraId="3A585335" w14:textId="77777777" w:rsidR="00627E9C" w:rsidRPr="000250CA" w:rsidRDefault="00627E9C" w:rsidP="002E620C">
            <w:pPr>
              <w:spacing w:before="240" w:after="240"/>
              <w:jc w:val="both"/>
              <w:rPr>
                <w:rFonts w:ascii="Arial" w:hAnsi="Arial" w:cs="Arial"/>
                <w:b/>
                <w:color w:val="00000A"/>
                <w:sz w:val="16"/>
                <w:szCs w:val="16"/>
              </w:rPr>
            </w:pPr>
          </w:p>
        </w:tc>
        <w:tc>
          <w:tcPr>
            <w:tcW w:w="1779" w:type="dxa"/>
            <w:shd w:val="clear" w:color="auto" w:fill="auto"/>
          </w:tcPr>
          <w:p w14:paraId="697CE6ED" w14:textId="77777777" w:rsidR="00627E9C" w:rsidRPr="000250CA" w:rsidRDefault="00627E9C" w:rsidP="002E620C">
            <w:pPr>
              <w:spacing w:before="240" w:after="240"/>
              <w:jc w:val="both"/>
              <w:rPr>
                <w:rFonts w:ascii="Arial" w:hAnsi="Arial" w:cs="Arial"/>
                <w:b/>
                <w:i/>
                <w:color w:val="00000A"/>
                <w:sz w:val="16"/>
                <w:szCs w:val="16"/>
              </w:rPr>
            </w:pPr>
          </w:p>
        </w:tc>
      </w:tr>
      <w:tr w:rsidR="00A52F52" w:rsidRPr="000250CA" w14:paraId="489CC42A" w14:textId="77777777" w:rsidTr="002E620C">
        <w:tc>
          <w:tcPr>
            <w:tcW w:w="1414" w:type="dxa"/>
            <w:shd w:val="clear" w:color="auto" w:fill="auto"/>
          </w:tcPr>
          <w:p w14:paraId="5096B802" w14:textId="77777777" w:rsidR="00A52F52" w:rsidRDefault="00A52F52" w:rsidP="002E620C">
            <w:pPr>
              <w:spacing w:before="240" w:after="240"/>
              <w:jc w:val="both"/>
              <w:rPr>
                <w:rFonts w:ascii="Arial" w:hAnsi="Arial" w:cs="Arial"/>
                <w:b/>
                <w:color w:val="00000A"/>
                <w:sz w:val="16"/>
                <w:szCs w:val="16"/>
              </w:rPr>
            </w:pPr>
            <w:r>
              <w:rPr>
                <w:rFonts w:ascii="Arial" w:hAnsi="Arial" w:cs="Arial"/>
                <w:b/>
                <w:color w:val="00000A"/>
                <w:sz w:val="16"/>
                <w:szCs w:val="16"/>
              </w:rPr>
              <w:t>…….</w:t>
            </w:r>
          </w:p>
        </w:tc>
        <w:tc>
          <w:tcPr>
            <w:tcW w:w="3859" w:type="dxa"/>
            <w:shd w:val="clear" w:color="auto" w:fill="auto"/>
          </w:tcPr>
          <w:p w14:paraId="411E07DB" w14:textId="77777777" w:rsidR="00A52F52" w:rsidRPr="000250CA" w:rsidRDefault="00A52F52" w:rsidP="002E620C">
            <w:pPr>
              <w:spacing w:before="240" w:after="240"/>
              <w:jc w:val="both"/>
              <w:rPr>
                <w:rFonts w:ascii="Arial" w:hAnsi="Arial" w:cs="Arial"/>
                <w:b/>
                <w:color w:val="00000A"/>
                <w:sz w:val="16"/>
                <w:szCs w:val="16"/>
              </w:rPr>
            </w:pPr>
          </w:p>
        </w:tc>
        <w:tc>
          <w:tcPr>
            <w:tcW w:w="1779" w:type="dxa"/>
            <w:shd w:val="clear" w:color="auto" w:fill="auto"/>
          </w:tcPr>
          <w:p w14:paraId="38204250" w14:textId="77777777" w:rsidR="00A52F52" w:rsidRPr="000250CA" w:rsidRDefault="00A52F52" w:rsidP="002E620C">
            <w:pPr>
              <w:spacing w:before="240" w:after="240"/>
              <w:jc w:val="both"/>
              <w:rPr>
                <w:rFonts w:ascii="Arial" w:hAnsi="Arial" w:cs="Arial"/>
                <w:b/>
                <w:i/>
                <w:color w:val="00000A"/>
                <w:sz w:val="16"/>
                <w:szCs w:val="16"/>
              </w:rPr>
            </w:pPr>
          </w:p>
        </w:tc>
      </w:tr>
      <w:tr w:rsidR="00627E9C" w:rsidRPr="000250CA" w14:paraId="51F8C78F" w14:textId="77777777" w:rsidTr="002E620C">
        <w:tc>
          <w:tcPr>
            <w:tcW w:w="1414" w:type="dxa"/>
            <w:shd w:val="clear" w:color="auto" w:fill="auto"/>
          </w:tcPr>
          <w:p w14:paraId="411E5593" w14:textId="77777777" w:rsidR="00627E9C" w:rsidRPr="000250CA" w:rsidRDefault="00A52F52" w:rsidP="00A52F52">
            <w:pPr>
              <w:spacing w:before="240" w:after="240"/>
              <w:jc w:val="both"/>
              <w:rPr>
                <w:rFonts w:ascii="Arial" w:hAnsi="Arial" w:cs="Arial"/>
                <w:b/>
                <w:color w:val="00000A"/>
                <w:sz w:val="16"/>
                <w:szCs w:val="16"/>
              </w:rPr>
            </w:pPr>
            <w:r>
              <w:rPr>
                <w:rFonts w:ascii="Arial" w:hAnsi="Arial" w:cs="Arial"/>
                <w:b/>
                <w:color w:val="00000A"/>
                <w:sz w:val="16"/>
                <w:szCs w:val="16"/>
              </w:rPr>
              <w:t>(n+1)</w:t>
            </w:r>
          </w:p>
        </w:tc>
        <w:tc>
          <w:tcPr>
            <w:tcW w:w="3859" w:type="dxa"/>
            <w:shd w:val="clear" w:color="auto" w:fill="auto"/>
          </w:tcPr>
          <w:p w14:paraId="43C5CBD5" w14:textId="77777777" w:rsidR="00627E9C" w:rsidRPr="000250CA" w:rsidRDefault="00627E9C" w:rsidP="002E620C">
            <w:pPr>
              <w:spacing w:before="240" w:after="240"/>
              <w:jc w:val="both"/>
              <w:rPr>
                <w:rFonts w:ascii="Arial" w:hAnsi="Arial" w:cs="Arial"/>
                <w:b/>
                <w:color w:val="00000A"/>
                <w:sz w:val="16"/>
                <w:szCs w:val="16"/>
              </w:rPr>
            </w:pPr>
          </w:p>
        </w:tc>
        <w:tc>
          <w:tcPr>
            <w:tcW w:w="1779" w:type="dxa"/>
            <w:shd w:val="clear" w:color="auto" w:fill="auto"/>
          </w:tcPr>
          <w:p w14:paraId="162985A5" w14:textId="77777777" w:rsidR="00627E9C" w:rsidRPr="000250CA" w:rsidRDefault="00627E9C" w:rsidP="002E620C">
            <w:pPr>
              <w:spacing w:before="240" w:after="240"/>
              <w:jc w:val="both"/>
              <w:rPr>
                <w:rFonts w:ascii="Arial" w:hAnsi="Arial" w:cs="Arial"/>
                <w:b/>
                <w:i/>
                <w:color w:val="00000A"/>
                <w:sz w:val="16"/>
                <w:szCs w:val="16"/>
              </w:rPr>
            </w:pPr>
          </w:p>
        </w:tc>
      </w:tr>
    </w:tbl>
    <w:p w14:paraId="500C90C4" w14:textId="77777777" w:rsidR="00627E9C" w:rsidRPr="000250CA" w:rsidRDefault="00627E9C" w:rsidP="00627E9C">
      <w:pPr>
        <w:pStyle w:val="Default"/>
        <w:spacing w:line="360" w:lineRule="auto"/>
        <w:jc w:val="right"/>
        <w:rPr>
          <w:color w:val="00000A"/>
          <w:sz w:val="20"/>
          <w:szCs w:val="20"/>
        </w:rPr>
      </w:pPr>
    </w:p>
    <w:p w14:paraId="0D1A848D" w14:textId="77777777" w:rsidR="00627E9C" w:rsidRPr="000250CA" w:rsidRDefault="00627E9C" w:rsidP="00627E9C">
      <w:pPr>
        <w:pStyle w:val="Default"/>
        <w:spacing w:line="360" w:lineRule="auto"/>
        <w:jc w:val="right"/>
        <w:rPr>
          <w:sz w:val="20"/>
          <w:szCs w:val="20"/>
        </w:rPr>
      </w:pPr>
      <w:r w:rsidRPr="000250CA">
        <w:rPr>
          <w:color w:val="00000A"/>
          <w:sz w:val="20"/>
          <w:szCs w:val="20"/>
        </w:rPr>
        <w:t xml:space="preserve">…………………………………. </w:t>
      </w:r>
    </w:p>
    <w:p w14:paraId="4D5BC46D" w14:textId="77777777" w:rsidR="00627E9C" w:rsidRPr="000250CA" w:rsidRDefault="00627E9C" w:rsidP="00627E9C">
      <w:pPr>
        <w:spacing w:line="360" w:lineRule="auto"/>
        <w:jc w:val="both"/>
        <w:rPr>
          <w:rFonts w:ascii="Arial" w:hAnsi="Arial" w:cs="Arial"/>
          <w:color w:val="00000A"/>
          <w:sz w:val="20"/>
          <w:szCs w:val="20"/>
        </w:rPr>
      </w:pPr>
      <w:r w:rsidRPr="000250CA">
        <w:rPr>
          <w:rFonts w:ascii="Arial" w:hAnsi="Arial" w:cs="Arial"/>
          <w:color w:val="00000A"/>
          <w:sz w:val="20"/>
          <w:szCs w:val="20"/>
        </w:rPr>
        <w:tab/>
      </w:r>
      <w:r w:rsidRPr="000250CA">
        <w:rPr>
          <w:rFonts w:ascii="Arial" w:hAnsi="Arial" w:cs="Arial"/>
          <w:color w:val="00000A"/>
          <w:sz w:val="20"/>
          <w:szCs w:val="20"/>
        </w:rPr>
        <w:tab/>
      </w:r>
      <w:r w:rsidRPr="000250CA">
        <w:rPr>
          <w:rFonts w:ascii="Arial" w:hAnsi="Arial" w:cs="Arial"/>
          <w:color w:val="00000A"/>
          <w:sz w:val="20"/>
          <w:szCs w:val="20"/>
        </w:rPr>
        <w:tab/>
      </w:r>
      <w:r w:rsidRPr="000250CA">
        <w:rPr>
          <w:rFonts w:ascii="Arial" w:hAnsi="Arial" w:cs="Arial"/>
          <w:color w:val="00000A"/>
          <w:sz w:val="20"/>
          <w:szCs w:val="20"/>
        </w:rPr>
        <w:tab/>
      </w:r>
      <w:r w:rsidRPr="000250CA">
        <w:rPr>
          <w:rFonts w:ascii="Arial" w:hAnsi="Arial" w:cs="Arial"/>
          <w:color w:val="00000A"/>
          <w:sz w:val="20"/>
          <w:szCs w:val="20"/>
        </w:rPr>
        <w:tab/>
      </w:r>
      <w:r w:rsidRPr="000250CA">
        <w:rPr>
          <w:rFonts w:ascii="Arial" w:hAnsi="Arial" w:cs="Arial"/>
          <w:color w:val="00000A"/>
          <w:sz w:val="20"/>
          <w:szCs w:val="20"/>
        </w:rPr>
        <w:tab/>
      </w:r>
      <w:r w:rsidRPr="000250CA">
        <w:rPr>
          <w:rFonts w:ascii="Arial" w:hAnsi="Arial" w:cs="Arial"/>
          <w:color w:val="00000A"/>
          <w:sz w:val="20"/>
          <w:szCs w:val="20"/>
        </w:rPr>
        <w:tab/>
      </w:r>
      <w:r w:rsidRPr="000250CA">
        <w:rPr>
          <w:rFonts w:ascii="Arial" w:hAnsi="Arial" w:cs="Arial"/>
          <w:color w:val="00000A"/>
          <w:sz w:val="20"/>
          <w:szCs w:val="20"/>
        </w:rPr>
        <w:tab/>
        <w:t xml:space="preserve">        (podpis osoby składającej ofertę)</w:t>
      </w:r>
    </w:p>
    <w:p w14:paraId="548B7412" w14:textId="77777777" w:rsidR="00627E9C" w:rsidRPr="000250CA" w:rsidRDefault="00627E9C" w:rsidP="00627E9C">
      <w:pPr>
        <w:spacing w:line="360" w:lineRule="auto"/>
        <w:rPr>
          <w:rFonts w:ascii="Arial" w:hAnsi="Arial" w:cs="Arial"/>
          <w:bCs/>
          <w:i/>
          <w:sz w:val="20"/>
          <w:szCs w:val="20"/>
        </w:rPr>
      </w:pPr>
    </w:p>
    <w:p w14:paraId="04F0B4A7" w14:textId="77777777" w:rsidR="00A52F52" w:rsidRPr="009939CD" w:rsidRDefault="00A52F52" w:rsidP="00A52F52">
      <w:pPr>
        <w:spacing w:line="360" w:lineRule="auto"/>
        <w:rPr>
          <w:rFonts w:ascii="Arial" w:hAnsi="Arial" w:cs="Arial"/>
          <w:bCs/>
          <w:i/>
          <w:sz w:val="20"/>
          <w:szCs w:val="20"/>
        </w:rPr>
      </w:pPr>
      <w:r w:rsidRPr="009939CD">
        <w:rPr>
          <w:rFonts w:ascii="Arial" w:hAnsi="Arial" w:cs="Arial"/>
          <w:bCs/>
          <w:i/>
          <w:sz w:val="20"/>
          <w:szCs w:val="20"/>
        </w:rPr>
        <w:lastRenderedPageBreak/>
        <w:t xml:space="preserve">Załącznik nr </w:t>
      </w:r>
      <w:r>
        <w:rPr>
          <w:rFonts w:ascii="Arial" w:hAnsi="Arial" w:cs="Arial"/>
          <w:bCs/>
          <w:i/>
          <w:sz w:val="20"/>
          <w:szCs w:val="20"/>
        </w:rPr>
        <w:t>3</w:t>
      </w:r>
    </w:p>
    <w:p w14:paraId="214F238A" w14:textId="05C6C19B" w:rsidR="00A52F52" w:rsidRPr="009939CD" w:rsidRDefault="00A52F52" w:rsidP="00A52F52">
      <w:pPr>
        <w:spacing w:line="240" w:lineRule="auto"/>
        <w:jc w:val="right"/>
        <w:rPr>
          <w:rFonts w:ascii="Arial" w:hAnsi="Arial" w:cs="Arial"/>
          <w:sz w:val="20"/>
          <w:szCs w:val="20"/>
        </w:rPr>
      </w:pPr>
      <w:r w:rsidRPr="009939CD">
        <w:rPr>
          <w:rFonts w:ascii="Arial" w:hAnsi="Arial" w:cs="Arial"/>
          <w:b/>
          <w:sz w:val="20"/>
          <w:szCs w:val="20"/>
        </w:rPr>
        <w:t xml:space="preserve">          </w:t>
      </w:r>
      <w:r w:rsidRPr="009939CD">
        <w:rPr>
          <w:rFonts w:ascii="Arial" w:hAnsi="Arial" w:cs="Arial"/>
          <w:sz w:val="20"/>
          <w:szCs w:val="20"/>
        </w:rPr>
        <w:t>Miejscowość, dnia … 20</w:t>
      </w:r>
      <w:r w:rsidR="00D279B5">
        <w:rPr>
          <w:rFonts w:ascii="Arial" w:hAnsi="Arial" w:cs="Arial"/>
          <w:sz w:val="20"/>
          <w:szCs w:val="20"/>
        </w:rPr>
        <w:t>20</w:t>
      </w:r>
      <w:r w:rsidRPr="009939CD">
        <w:rPr>
          <w:rFonts w:ascii="Arial" w:hAnsi="Arial" w:cs="Arial"/>
          <w:sz w:val="20"/>
          <w:szCs w:val="20"/>
        </w:rPr>
        <w:t xml:space="preserve"> r.</w:t>
      </w:r>
    </w:p>
    <w:p w14:paraId="741339CD" w14:textId="77777777" w:rsidR="00A52F52" w:rsidRPr="009939CD" w:rsidRDefault="00A52F52" w:rsidP="00A52F52">
      <w:pPr>
        <w:pStyle w:val="Default"/>
        <w:rPr>
          <w:rFonts w:ascii="Arial" w:hAnsi="Arial" w:cs="Arial"/>
          <w:color w:val="auto"/>
          <w:sz w:val="20"/>
          <w:szCs w:val="20"/>
        </w:rPr>
      </w:pPr>
      <w:r w:rsidRPr="009939CD">
        <w:rPr>
          <w:rFonts w:ascii="Arial" w:hAnsi="Arial" w:cs="Arial"/>
          <w:color w:val="auto"/>
          <w:sz w:val="20"/>
          <w:szCs w:val="20"/>
        </w:rPr>
        <w:t xml:space="preserve">………………………….. </w:t>
      </w:r>
    </w:p>
    <w:p w14:paraId="209D510E" w14:textId="77777777" w:rsidR="00A52F52" w:rsidRPr="009939CD" w:rsidRDefault="00A52F52" w:rsidP="00A52F52">
      <w:pPr>
        <w:pStyle w:val="Default"/>
        <w:rPr>
          <w:rFonts w:ascii="Arial" w:hAnsi="Arial" w:cs="Arial"/>
          <w:color w:val="auto"/>
          <w:sz w:val="20"/>
          <w:szCs w:val="20"/>
        </w:rPr>
      </w:pPr>
      <w:r w:rsidRPr="009939CD">
        <w:rPr>
          <w:rFonts w:ascii="Arial" w:hAnsi="Arial" w:cs="Arial"/>
          <w:color w:val="auto"/>
          <w:sz w:val="20"/>
          <w:szCs w:val="20"/>
        </w:rPr>
        <w:t xml:space="preserve">………………………….. </w:t>
      </w:r>
    </w:p>
    <w:p w14:paraId="4E3B48FF" w14:textId="77777777" w:rsidR="00A52F52" w:rsidRPr="009939CD" w:rsidRDefault="00A52F52" w:rsidP="00A52F52">
      <w:pPr>
        <w:pStyle w:val="Default"/>
        <w:rPr>
          <w:rFonts w:ascii="Arial" w:hAnsi="Arial" w:cs="Arial"/>
          <w:color w:val="auto"/>
          <w:sz w:val="20"/>
          <w:szCs w:val="20"/>
        </w:rPr>
      </w:pPr>
      <w:r w:rsidRPr="009939CD">
        <w:rPr>
          <w:rFonts w:ascii="Arial" w:hAnsi="Arial" w:cs="Arial"/>
          <w:color w:val="auto"/>
          <w:sz w:val="20"/>
          <w:szCs w:val="20"/>
        </w:rPr>
        <w:t xml:space="preserve">………………………….. </w:t>
      </w:r>
    </w:p>
    <w:p w14:paraId="536C4058" w14:textId="684BE8EF" w:rsidR="00A52F52" w:rsidRPr="009939CD" w:rsidRDefault="00A52F52" w:rsidP="00A52F52">
      <w:pPr>
        <w:pStyle w:val="Default"/>
        <w:rPr>
          <w:rFonts w:ascii="Arial" w:hAnsi="Arial" w:cs="Arial"/>
          <w:i/>
          <w:color w:val="auto"/>
          <w:sz w:val="20"/>
          <w:szCs w:val="20"/>
        </w:rPr>
      </w:pPr>
      <w:r w:rsidRPr="009939CD">
        <w:rPr>
          <w:rFonts w:ascii="Arial" w:hAnsi="Arial" w:cs="Arial"/>
          <w:i/>
          <w:color w:val="auto"/>
          <w:sz w:val="20"/>
          <w:szCs w:val="20"/>
        </w:rPr>
        <w:t>(</w:t>
      </w:r>
      <w:r>
        <w:rPr>
          <w:rFonts w:ascii="Arial" w:hAnsi="Arial" w:cs="Arial"/>
          <w:i/>
          <w:color w:val="auto"/>
          <w:sz w:val="20"/>
          <w:szCs w:val="20"/>
        </w:rPr>
        <w:t>Nazwa</w:t>
      </w:r>
      <w:r w:rsidRPr="009939CD">
        <w:rPr>
          <w:rFonts w:ascii="Arial" w:hAnsi="Arial" w:cs="Arial"/>
          <w:i/>
          <w:color w:val="auto"/>
          <w:sz w:val="20"/>
          <w:szCs w:val="20"/>
        </w:rPr>
        <w:t xml:space="preserve"> i adres Wykonawcy</w:t>
      </w:r>
      <w:r w:rsidR="00571B1D">
        <w:rPr>
          <w:rFonts w:ascii="Arial" w:hAnsi="Arial" w:cs="Arial"/>
          <w:i/>
          <w:color w:val="auto"/>
          <w:sz w:val="20"/>
          <w:szCs w:val="20"/>
        </w:rPr>
        <w:t>, NIP</w:t>
      </w:r>
      <w:r w:rsidRPr="009939CD">
        <w:rPr>
          <w:rFonts w:ascii="Arial" w:hAnsi="Arial" w:cs="Arial"/>
          <w:i/>
          <w:color w:val="auto"/>
          <w:sz w:val="20"/>
          <w:szCs w:val="20"/>
        </w:rPr>
        <w:t xml:space="preserve">) </w:t>
      </w:r>
    </w:p>
    <w:p w14:paraId="7AED4469" w14:textId="77777777" w:rsidR="00A52F52" w:rsidRPr="009939CD" w:rsidRDefault="00A52F52" w:rsidP="00A52F52">
      <w:pPr>
        <w:spacing w:line="360" w:lineRule="auto"/>
        <w:jc w:val="center"/>
        <w:rPr>
          <w:rFonts w:ascii="Arial" w:hAnsi="Arial" w:cs="Arial"/>
          <w:b/>
          <w:sz w:val="20"/>
          <w:szCs w:val="20"/>
        </w:rPr>
      </w:pPr>
    </w:p>
    <w:p w14:paraId="7B66652E" w14:textId="77777777" w:rsidR="00A52F52" w:rsidRPr="009939CD" w:rsidRDefault="00A52F52" w:rsidP="00A52F52">
      <w:pPr>
        <w:spacing w:line="360" w:lineRule="auto"/>
        <w:jc w:val="center"/>
        <w:rPr>
          <w:rFonts w:ascii="Arial" w:hAnsi="Arial" w:cs="Arial"/>
          <w:b/>
          <w:sz w:val="20"/>
          <w:szCs w:val="20"/>
        </w:rPr>
      </w:pPr>
      <w:r w:rsidRPr="009939CD">
        <w:rPr>
          <w:rFonts w:ascii="Arial" w:hAnsi="Arial" w:cs="Arial"/>
          <w:b/>
          <w:sz w:val="20"/>
          <w:szCs w:val="20"/>
        </w:rPr>
        <w:t xml:space="preserve">OŚWIADCZENIE </w:t>
      </w:r>
    </w:p>
    <w:p w14:paraId="22448B6D" w14:textId="373469F8" w:rsidR="00A52F52" w:rsidRDefault="00A52F52" w:rsidP="00A52F52">
      <w:pPr>
        <w:spacing w:line="360" w:lineRule="auto"/>
        <w:jc w:val="both"/>
        <w:rPr>
          <w:rFonts w:ascii="Arial" w:hAnsi="Arial" w:cs="Arial"/>
          <w:sz w:val="20"/>
          <w:szCs w:val="20"/>
        </w:rPr>
      </w:pPr>
      <w:r w:rsidRPr="001C3AD8">
        <w:rPr>
          <w:rFonts w:ascii="Arial" w:hAnsi="Arial" w:cs="Arial"/>
          <w:sz w:val="20"/>
          <w:szCs w:val="20"/>
        </w:rPr>
        <w:t xml:space="preserve">W związku z zapytaniem ofertowym </w:t>
      </w:r>
      <w:r>
        <w:rPr>
          <w:rFonts w:ascii="Arial" w:hAnsi="Arial" w:cs="Arial"/>
          <w:color w:val="00000A"/>
          <w:sz w:val="20"/>
          <w:szCs w:val="20"/>
        </w:rPr>
        <w:t>(</w:t>
      </w:r>
      <w:r w:rsidRPr="00F23CE0">
        <w:rPr>
          <w:rFonts w:ascii="Arial" w:hAnsi="Arial" w:cs="Arial"/>
          <w:b/>
          <w:bCs/>
          <w:color w:val="00000A"/>
          <w:sz w:val="20"/>
          <w:szCs w:val="20"/>
        </w:rPr>
        <w:t>znak:</w:t>
      </w:r>
      <w:r w:rsidRPr="00627E9C">
        <w:rPr>
          <w:rFonts w:ascii="Arial" w:eastAsia="Times New Roman" w:hAnsi="Arial" w:cs="Arial"/>
          <w:b/>
          <w:bCs/>
          <w:sz w:val="20"/>
          <w:szCs w:val="20"/>
        </w:rPr>
        <w:t xml:space="preserve"> </w:t>
      </w:r>
      <w:r w:rsidR="00D279B5">
        <w:rPr>
          <w:rFonts w:ascii="Arial" w:eastAsia="Times New Roman" w:hAnsi="Arial" w:cs="Arial"/>
          <w:b/>
          <w:bCs/>
          <w:sz w:val="20"/>
          <w:szCs w:val="20"/>
        </w:rPr>
        <w:t>1</w:t>
      </w:r>
      <w:r w:rsidRPr="00F23CE0">
        <w:rPr>
          <w:rFonts w:ascii="Arial" w:eastAsia="Times New Roman" w:hAnsi="Arial" w:cs="Arial"/>
          <w:b/>
          <w:bCs/>
          <w:sz w:val="20"/>
          <w:szCs w:val="20"/>
        </w:rPr>
        <w:t>/OPUS1</w:t>
      </w:r>
      <w:r>
        <w:rPr>
          <w:rFonts w:ascii="Arial" w:eastAsia="Times New Roman" w:hAnsi="Arial" w:cs="Arial"/>
          <w:b/>
          <w:bCs/>
          <w:sz w:val="20"/>
          <w:szCs w:val="20"/>
        </w:rPr>
        <w:t>5</w:t>
      </w:r>
      <w:r w:rsidRPr="00F23CE0">
        <w:rPr>
          <w:rFonts w:ascii="Arial" w:eastAsia="Times New Roman" w:hAnsi="Arial" w:cs="Arial"/>
          <w:b/>
          <w:bCs/>
          <w:sz w:val="20"/>
          <w:szCs w:val="20"/>
        </w:rPr>
        <w:t>/20</w:t>
      </w:r>
      <w:r w:rsidR="00D279B5">
        <w:rPr>
          <w:rFonts w:ascii="Arial" w:eastAsia="Times New Roman" w:hAnsi="Arial" w:cs="Arial"/>
          <w:b/>
          <w:bCs/>
          <w:sz w:val="20"/>
          <w:szCs w:val="20"/>
        </w:rPr>
        <w:t>20</w:t>
      </w:r>
      <w:r w:rsidRPr="00F23CE0">
        <w:rPr>
          <w:rFonts w:ascii="Arial" w:hAnsi="Arial" w:cs="Arial"/>
          <w:b/>
          <w:bCs/>
          <w:color w:val="00000A"/>
          <w:sz w:val="20"/>
          <w:szCs w:val="20"/>
        </w:rPr>
        <w:t xml:space="preserve">) </w:t>
      </w:r>
      <w:r w:rsidRPr="00F23CE0">
        <w:rPr>
          <w:rFonts w:ascii="Arial" w:hAnsi="Arial" w:cs="Arial"/>
          <w:color w:val="00000A"/>
          <w:sz w:val="20"/>
          <w:szCs w:val="20"/>
        </w:rPr>
        <w:t xml:space="preserve">wystosowanym przez Gdański Uniwersytet Medyczny ul. Marii Skłodowskiej - Curie 3a, 80-210 Gdańsk na </w:t>
      </w:r>
      <w:r>
        <w:rPr>
          <w:rFonts w:ascii="Arial" w:hAnsi="Arial" w:cs="Arial"/>
          <w:sz w:val="20"/>
          <w:szCs w:val="20"/>
        </w:rPr>
        <w:t>świadczenie usług</w:t>
      </w:r>
      <w:r w:rsidRPr="00F23CE0">
        <w:rPr>
          <w:rFonts w:ascii="Arial" w:hAnsi="Arial" w:cs="Arial"/>
          <w:sz w:val="20"/>
          <w:szCs w:val="20"/>
        </w:rPr>
        <w:t xml:space="preserve"> </w:t>
      </w:r>
      <w:r w:rsidRPr="00076256">
        <w:rPr>
          <w:rFonts w:ascii="Arial" w:hAnsi="Arial" w:cs="Arial"/>
          <w:sz w:val="20"/>
          <w:szCs w:val="20"/>
        </w:rPr>
        <w:t>niezbędnych do realizacji zadań badawczych projektu</w:t>
      </w:r>
      <w:r>
        <w:rPr>
          <w:rFonts w:ascii="Arial" w:hAnsi="Arial" w:cs="Arial"/>
          <w:sz w:val="20"/>
          <w:szCs w:val="20"/>
        </w:rPr>
        <w:t xml:space="preserve"> pt.:</w:t>
      </w:r>
      <w:r w:rsidRPr="00076256">
        <w:rPr>
          <w:rFonts w:ascii="Arial" w:hAnsi="Arial" w:cs="Arial"/>
          <w:sz w:val="20"/>
          <w:szCs w:val="20"/>
        </w:rPr>
        <w:t xml:space="preserve"> „Charakterystyka </w:t>
      </w:r>
      <w:proofErr w:type="spellStart"/>
      <w:r w:rsidRPr="00076256">
        <w:rPr>
          <w:rFonts w:ascii="Arial" w:hAnsi="Arial" w:cs="Arial"/>
          <w:sz w:val="20"/>
          <w:szCs w:val="20"/>
        </w:rPr>
        <w:t>metabolomiczna</w:t>
      </w:r>
      <w:proofErr w:type="spellEnd"/>
      <w:r w:rsidRPr="00076256">
        <w:rPr>
          <w:rFonts w:ascii="Arial" w:hAnsi="Arial" w:cs="Arial"/>
          <w:sz w:val="20"/>
          <w:szCs w:val="20"/>
        </w:rPr>
        <w:t xml:space="preserve"> i genetyczna szczepów E. co</w:t>
      </w:r>
      <w:r>
        <w:rPr>
          <w:rFonts w:ascii="Arial" w:hAnsi="Arial" w:cs="Arial"/>
          <w:sz w:val="20"/>
          <w:szCs w:val="20"/>
        </w:rPr>
        <w:t xml:space="preserve">li wywołujących </w:t>
      </w:r>
      <w:proofErr w:type="spellStart"/>
      <w:r>
        <w:rPr>
          <w:rFonts w:ascii="Arial" w:hAnsi="Arial" w:cs="Arial"/>
          <w:sz w:val="20"/>
          <w:szCs w:val="20"/>
        </w:rPr>
        <w:t>urosepsę</w:t>
      </w:r>
      <w:proofErr w:type="spellEnd"/>
      <w:r>
        <w:rPr>
          <w:rFonts w:ascii="Arial" w:hAnsi="Arial" w:cs="Arial"/>
          <w:sz w:val="20"/>
          <w:szCs w:val="20"/>
        </w:rPr>
        <w:t>”,</w:t>
      </w:r>
      <w:r w:rsidRPr="00076256">
        <w:rPr>
          <w:rFonts w:ascii="Arial" w:hAnsi="Arial" w:cs="Arial"/>
          <w:sz w:val="20"/>
          <w:szCs w:val="20"/>
        </w:rPr>
        <w:t xml:space="preserve"> </w:t>
      </w:r>
      <w:r w:rsidRPr="00F23CE0">
        <w:rPr>
          <w:rFonts w:ascii="Arial" w:hAnsi="Arial" w:cs="Arial"/>
          <w:sz w:val="20"/>
          <w:szCs w:val="20"/>
        </w:rPr>
        <w:t xml:space="preserve">finansowanego ze środków Narodowego Centrum Nauki w ramach programu OPUS edycja </w:t>
      </w:r>
      <w:r w:rsidRPr="00843AB0">
        <w:rPr>
          <w:rFonts w:ascii="Arial" w:hAnsi="Arial" w:cs="Arial"/>
          <w:sz w:val="20"/>
          <w:szCs w:val="20"/>
        </w:rPr>
        <w:t>15</w:t>
      </w:r>
      <w:r w:rsidRPr="00F23CE0">
        <w:rPr>
          <w:rFonts w:ascii="Arial" w:hAnsi="Arial" w:cs="Arial"/>
          <w:sz w:val="20"/>
          <w:szCs w:val="20"/>
        </w:rPr>
        <w:t xml:space="preserve"> nr umowy nr </w:t>
      </w:r>
      <w:r>
        <w:rPr>
          <w:rFonts w:ascii="Arial" w:hAnsi="Arial" w:cs="Arial"/>
          <w:sz w:val="20"/>
          <w:szCs w:val="20"/>
        </w:rPr>
        <w:t>UMO-2018/29/B/NZ7/02489 z 06.02.2019.</w:t>
      </w:r>
    </w:p>
    <w:p w14:paraId="3AA595DC" w14:textId="77777777" w:rsidR="00A52F52" w:rsidRPr="00AE0561" w:rsidRDefault="00A52F52" w:rsidP="00A52F52">
      <w:pPr>
        <w:spacing w:line="360" w:lineRule="auto"/>
        <w:jc w:val="both"/>
        <w:rPr>
          <w:rFonts w:ascii="Arial" w:hAnsi="Arial" w:cs="Arial"/>
          <w:i/>
          <w:sz w:val="20"/>
          <w:szCs w:val="20"/>
        </w:rPr>
      </w:pPr>
      <w:r w:rsidRPr="00AE0561">
        <w:rPr>
          <w:rFonts w:ascii="Arial" w:hAnsi="Arial" w:cs="Arial"/>
          <w:b/>
          <w:sz w:val="20"/>
          <w:szCs w:val="20"/>
        </w:rPr>
        <w:t>Ja</w:t>
      </w:r>
      <w:r>
        <w:rPr>
          <w:rFonts w:ascii="Arial" w:hAnsi="Arial" w:cs="Arial"/>
          <w:b/>
          <w:sz w:val="20"/>
          <w:szCs w:val="20"/>
        </w:rPr>
        <w:t xml:space="preserve"> </w:t>
      </w:r>
      <w:r w:rsidRPr="00AE0561">
        <w:rPr>
          <w:rFonts w:ascii="Arial" w:hAnsi="Arial" w:cs="Arial"/>
          <w:b/>
          <w:sz w:val="20"/>
          <w:szCs w:val="20"/>
        </w:rPr>
        <w:t>niżej podpisany oświadczam</w:t>
      </w:r>
      <w:r w:rsidRPr="00AE0561">
        <w:rPr>
          <w:rFonts w:ascii="Arial" w:hAnsi="Arial" w:cs="Arial"/>
          <w:sz w:val="20"/>
          <w:szCs w:val="20"/>
        </w:rPr>
        <w:t xml:space="preserve">, </w:t>
      </w:r>
      <w:r w:rsidRPr="00383FCB">
        <w:rPr>
          <w:rFonts w:ascii="Arial" w:hAnsi="Arial" w:cs="Arial"/>
          <w:sz w:val="20"/>
          <w:szCs w:val="20"/>
        </w:rPr>
        <w:t>że nie jestem powiązany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7D72FAC6" w14:textId="77777777" w:rsidR="00A52F52" w:rsidRPr="00AE0561" w:rsidRDefault="00A52F52" w:rsidP="00BB2F45">
      <w:pPr>
        <w:pStyle w:val="Akapitzlist"/>
        <w:numPr>
          <w:ilvl w:val="1"/>
          <w:numId w:val="35"/>
        </w:numPr>
        <w:spacing w:after="160" w:line="360" w:lineRule="auto"/>
        <w:ind w:left="709" w:hanging="283"/>
        <w:jc w:val="both"/>
        <w:rPr>
          <w:rFonts w:ascii="Arial" w:hAnsi="Arial" w:cs="Arial"/>
          <w:sz w:val="20"/>
          <w:szCs w:val="20"/>
        </w:rPr>
      </w:pPr>
      <w:r w:rsidRPr="00AE0561">
        <w:rPr>
          <w:rFonts w:ascii="Arial" w:hAnsi="Arial" w:cs="Arial"/>
          <w:sz w:val="20"/>
          <w:szCs w:val="20"/>
        </w:rPr>
        <w:t>uczestniczeniu w spółce jako wspólnik spółki cywilnej lub spółki osobowej,</w:t>
      </w:r>
    </w:p>
    <w:p w14:paraId="3F0B86AD" w14:textId="77777777" w:rsidR="00A52F52" w:rsidRPr="00AE0561" w:rsidRDefault="00A52F52" w:rsidP="00BB2F45">
      <w:pPr>
        <w:pStyle w:val="Akapitzlist"/>
        <w:numPr>
          <w:ilvl w:val="1"/>
          <w:numId w:val="35"/>
        </w:numPr>
        <w:spacing w:after="160" w:line="360" w:lineRule="auto"/>
        <w:ind w:left="709" w:hanging="283"/>
        <w:jc w:val="both"/>
        <w:rPr>
          <w:rFonts w:ascii="Arial" w:hAnsi="Arial" w:cs="Arial"/>
          <w:sz w:val="20"/>
          <w:szCs w:val="20"/>
        </w:rPr>
      </w:pPr>
      <w:r w:rsidRPr="00AE0561">
        <w:rPr>
          <w:rFonts w:ascii="Arial" w:hAnsi="Arial" w:cs="Arial"/>
          <w:sz w:val="20"/>
          <w:szCs w:val="20"/>
        </w:rPr>
        <w:t>posiadaniu co najmniej 10 % udziałów lub akcji,</w:t>
      </w:r>
    </w:p>
    <w:p w14:paraId="383A615B" w14:textId="77777777" w:rsidR="00A52F52" w:rsidRPr="00AE0561" w:rsidRDefault="00A52F52" w:rsidP="00BB2F45">
      <w:pPr>
        <w:pStyle w:val="Akapitzlist"/>
        <w:numPr>
          <w:ilvl w:val="1"/>
          <w:numId w:val="35"/>
        </w:numPr>
        <w:spacing w:after="160" w:line="360" w:lineRule="auto"/>
        <w:ind w:left="709" w:hanging="283"/>
        <w:jc w:val="both"/>
        <w:rPr>
          <w:rFonts w:ascii="Arial" w:hAnsi="Arial" w:cs="Arial"/>
          <w:sz w:val="20"/>
          <w:szCs w:val="20"/>
        </w:rPr>
      </w:pPr>
      <w:r w:rsidRPr="00AE0561">
        <w:rPr>
          <w:rFonts w:ascii="Arial" w:hAnsi="Arial" w:cs="Arial"/>
          <w:sz w:val="20"/>
          <w:szCs w:val="20"/>
        </w:rPr>
        <w:t>pełnieniu funkcji członka organu nadzorczego lub zarządzającego, prokurenta, pełnomocnika,</w:t>
      </w:r>
    </w:p>
    <w:p w14:paraId="32B5B6FA" w14:textId="77777777" w:rsidR="00A52F52" w:rsidRPr="00AE0561" w:rsidRDefault="00A52F52" w:rsidP="00BB2F45">
      <w:pPr>
        <w:pStyle w:val="Akapitzlist"/>
        <w:numPr>
          <w:ilvl w:val="1"/>
          <w:numId w:val="35"/>
        </w:numPr>
        <w:spacing w:after="160" w:line="360" w:lineRule="auto"/>
        <w:ind w:left="709" w:hanging="283"/>
        <w:jc w:val="both"/>
        <w:rPr>
          <w:rFonts w:ascii="Arial" w:hAnsi="Arial" w:cs="Arial"/>
          <w:sz w:val="20"/>
          <w:szCs w:val="20"/>
        </w:rPr>
      </w:pPr>
      <w:r w:rsidRPr="00AE0561">
        <w:rPr>
          <w:rFonts w:ascii="Arial" w:hAnsi="Arial" w:cs="Arial"/>
          <w:sz w:val="20"/>
          <w:szCs w:val="20"/>
        </w:rPr>
        <w:t>pozostawaniu w związku małżeńskim, w stosunku pokrewieństwa lub powinowactwa w linii prostej, pokrewieństwa drugiego stopnia lub powinowactwa drugiego stopnia w linii bocznej lub w stosunku przysposobienia, opieki lub kurateli.</w:t>
      </w:r>
    </w:p>
    <w:p w14:paraId="00396346" w14:textId="77777777" w:rsidR="00A52F52" w:rsidRPr="00AE0561" w:rsidRDefault="00A52F52" w:rsidP="00A52F52">
      <w:pPr>
        <w:pStyle w:val="Default"/>
        <w:spacing w:line="360" w:lineRule="auto"/>
        <w:jc w:val="right"/>
        <w:rPr>
          <w:rFonts w:ascii="Arial" w:hAnsi="Arial" w:cs="Arial"/>
          <w:color w:val="auto"/>
          <w:sz w:val="20"/>
          <w:szCs w:val="20"/>
        </w:rPr>
      </w:pPr>
    </w:p>
    <w:p w14:paraId="34A22EBA" w14:textId="77777777" w:rsidR="00A52F52" w:rsidRPr="00AE0561" w:rsidRDefault="00A52F52" w:rsidP="00A52F52">
      <w:pPr>
        <w:pStyle w:val="Default"/>
        <w:spacing w:line="360" w:lineRule="auto"/>
        <w:jc w:val="right"/>
        <w:rPr>
          <w:rFonts w:ascii="Arial" w:hAnsi="Arial" w:cs="Arial"/>
          <w:color w:val="auto"/>
          <w:sz w:val="20"/>
          <w:szCs w:val="20"/>
        </w:rPr>
      </w:pPr>
      <w:r w:rsidRPr="00AE0561">
        <w:rPr>
          <w:rFonts w:ascii="Arial" w:hAnsi="Arial" w:cs="Arial"/>
          <w:color w:val="auto"/>
          <w:sz w:val="20"/>
          <w:szCs w:val="20"/>
        </w:rPr>
        <w:t xml:space="preserve">………………………………………. </w:t>
      </w:r>
    </w:p>
    <w:p w14:paraId="4CE7552F" w14:textId="77777777" w:rsidR="00A52F52" w:rsidRPr="00AE0561" w:rsidRDefault="00A52F52" w:rsidP="00A52F52">
      <w:pPr>
        <w:spacing w:line="360" w:lineRule="auto"/>
        <w:jc w:val="both"/>
        <w:rPr>
          <w:rFonts w:ascii="Arial" w:hAnsi="Arial" w:cs="Arial"/>
          <w:sz w:val="20"/>
          <w:szCs w:val="20"/>
        </w:rPr>
      </w:pPr>
      <w:r w:rsidRPr="00AE0561">
        <w:rPr>
          <w:rFonts w:ascii="Arial" w:hAnsi="Arial" w:cs="Arial"/>
          <w:sz w:val="20"/>
          <w:szCs w:val="20"/>
        </w:rPr>
        <w:tab/>
      </w:r>
      <w:r w:rsidRPr="00AE0561">
        <w:rPr>
          <w:rFonts w:ascii="Arial" w:hAnsi="Arial" w:cs="Arial"/>
          <w:sz w:val="20"/>
          <w:szCs w:val="20"/>
        </w:rPr>
        <w:tab/>
      </w:r>
      <w:r w:rsidRPr="00AE0561">
        <w:rPr>
          <w:rFonts w:ascii="Arial" w:hAnsi="Arial" w:cs="Arial"/>
          <w:sz w:val="20"/>
          <w:szCs w:val="20"/>
        </w:rPr>
        <w:tab/>
      </w:r>
      <w:r w:rsidRPr="00AE0561">
        <w:rPr>
          <w:rFonts w:ascii="Arial" w:hAnsi="Arial" w:cs="Arial"/>
          <w:sz w:val="20"/>
          <w:szCs w:val="20"/>
        </w:rPr>
        <w:tab/>
      </w:r>
      <w:r w:rsidRPr="00AE0561">
        <w:rPr>
          <w:rFonts w:ascii="Arial" w:hAnsi="Arial" w:cs="Arial"/>
          <w:sz w:val="20"/>
          <w:szCs w:val="20"/>
        </w:rPr>
        <w:tab/>
      </w:r>
      <w:r w:rsidRPr="00AE0561">
        <w:rPr>
          <w:rFonts w:ascii="Arial" w:hAnsi="Arial" w:cs="Arial"/>
          <w:sz w:val="20"/>
          <w:szCs w:val="20"/>
        </w:rPr>
        <w:tab/>
      </w:r>
      <w:r w:rsidRPr="00AE0561">
        <w:rPr>
          <w:rFonts w:ascii="Arial" w:hAnsi="Arial" w:cs="Arial"/>
          <w:sz w:val="20"/>
          <w:szCs w:val="20"/>
        </w:rPr>
        <w:tab/>
      </w:r>
      <w:r w:rsidRPr="00AE0561">
        <w:rPr>
          <w:rFonts w:ascii="Arial" w:hAnsi="Arial" w:cs="Arial"/>
          <w:sz w:val="20"/>
          <w:szCs w:val="20"/>
        </w:rPr>
        <w:tab/>
        <w:t xml:space="preserve">      (podpis osoby składającej ofertę)</w:t>
      </w:r>
    </w:p>
    <w:p w14:paraId="61BBDC77" w14:textId="77777777" w:rsidR="003072FE" w:rsidRDefault="003072FE" w:rsidP="00EC459F">
      <w:pPr>
        <w:widowControl w:val="0"/>
        <w:spacing w:after="0" w:line="360" w:lineRule="auto"/>
        <w:rPr>
          <w:rFonts w:ascii="Arial" w:hAnsi="Arial" w:cs="Arial"/>
          <w:sz w:val="20"/>
          <w:szCs w:val="20"/>
        </w:rPr>
      </w:pPr>
    </w:p>
    <w:p w14:paraId="7F05ACC0" w14:textId="77777777" w:rsidR="003072FE" w:rsidRDefault="003072FE" w:rsidP="00EC459F">
      <w:pPr>
        <w:widowControl w:val="0"/>
        <w:spacing w:after="0" w:line="360" w:lineRule="auto"/>
        <w:rPr>
          <w:rFonts w:ascii="Arial" w:hAnsi="Arial" w:cs="Arial"/>
          <w:sz w:val="20"/>
          <w:szCs w:val="20"/>
        </w:rPr>
      </w:pPr>
    </w:p>
    <w:p w14:paraId="17C134B1" w14:textId="77777777" w:rsidR="003072FE" w:rsidRDefault="003072FE" w:rsidP="00EC459F">
      <w:pPr>
        <w:widowControl w:val="0"/>
        <w:spacing w:after="0" w:line="360" w:lineRule="auto"/>
        <w:rPr>
          <w:rFonts w:ascii="Arial" w:hAnsi="Arial" w:cs="Arial"/>
          <w:sz w:val="20"/>
          <w:szCs w:val="20"/>
        </w:rPr>
      </w:pPr>
    </w:p>
    <w:p w14:paraId="6A0F365A" w14:textId="77777777" w:rsidR="003072FE" w:rsidRDefault="003072FE" w:rsidP="00EC459F">
      <w:pPr>
        <w:widowControl w:val="0"/>
        <w:spacing w:after="0" w:line="360" w:lineRule="auto"/>
        <w:rPr>
          <w:rFonts w:ascii="Arial" w:hAnsi="Arial" w:cs="Arial"/>
          <w:sz w:val="20"/>
          <w:szCs w:val="20"/>
        </w:rPr>
      </w:pPr>
    </w:p>
    <w:p w14:paraId="64A5028B" w14:textId="77777777" w:rsidR="003072FE" w:rsidRDefault="003072FE" w:rsidP="00EC459F">
      <w:pPr>
        <w:widowControl w:val="0"/>
        <w:spacing w:after="0" w:line="360" w:lineRule="auto"/>
        <w:rPr>
          <w:rFonts w:ascii="Arial" w:hAnsi="Arial" w:cs="Arial"/>
          <w:sz w:val="20"/>
          <w:szCs w:val="20"/>
        </w:rPr>
      </w:pPr>
    </w:p>
    <w:p w14:paraId="295F8542" w14:textId="77777777" w:rsidR="003072FE" w:rsidRPr="00F23CE0" w:rsidRDefault="003072FE" w:rsidP="00EC459F">
      <w:pPr>
        <w:widowControl w:val="0"/>
        <w:spacing w:after="0" w:line="360" w:lineRule="auto"/>
        <w:rPr>
          <w:rFonts w:ascii="Arial" w:hAnsi="Arial" w:cs="Arial"/>
          <w:sz w:val="20"/>
          <w:szCs w:val="20"/>
        </w:rPr>
      </w:pPr>
    </w:p>
    <w:p w14:paraId="50880AFE" w14:textId="06147AAB" w:rsidR="00B40891" w:rsidRPr="00F23CE0" w:rsidRDefault="00B40891" w:rsidP="00EC459F">
      <w:pPr>
        <w:widowControl w:val="0"/>
        <w:spacing w:after="0" w:line="360" w:lineRule="auto"/>
        <w:rPr>
          <w:rFonts w:ascii="Arial" w:hAnsi="Arial" w:cs="Arial"/>
          <w:sz w:val="20"/>
          <w:szCs w:val="20"/>
        </w:rPr>
      </w:pPr>
      <w:r w:rsidRPr="00F23CE0">
        <w:rPr>
          <w:rFonts w:ascii="Arial" w:hAnsi="Arial" w:cs="Arial"/>
          <w:sz w:val="20"/>
          <w:szCs w:val="20"/>
        </w:rPr>
        <w:t xml:space="preserve">Załącznik nr </w:t>
      </w:r>
      <w:r w:rsidR="00A52F52">
        <w:rPr>
          <w:rFonts w:ascii="Arial" w:hAnsi="Arial" w:cs="Arial"/>
          <w:sz w:val="20"/>
          <w:szCs w:val="20"/>
        </w:rPr>
        <w:t>4</w:t>
      </w:r>
      <w:r w:rsidRPr="00F23CE0">
        <w:rPr>
          <w:rFonts w:ascii="Arial" w:hAnsi="Arial" w:cs="Arial"/>
          <w:sz w:val="20"/>
          <w:szCs w:val="20"/>
        </w:rPr>
        <w:t xml:space="preserve"> -</w:t>
      </w:r>
      <w:r w:rsidR="00445D4B">
        <w:rPr>
          <w:rFonts w:ascii="Arial" w:hAnsi="Arial" w:cs="Arial"/>
          <w:sz w:val="20"/>
          <w:szCs w:val="20"/>
        </w:rPr>
        <w:t>I</w:t>
      </w:r>
      <w:r w:rsidRPr="00F23CE0">
        <w:rPr>
          <w:rFonts w:ascii="Arial" w:hAnsi="Arial" w:cs="Arial"/>
          <w:sz w:val="20"/>
          <w:szCs w:val="20"/>
        </w:rPr>
        <w:t>stotne postanowienia umowy</w:t>
      </w:r>
    </w:p>
    <w:p w14:paraId="0E1AA032" w14:textId="77777777" w:rsidR="000E6430" w:rsidRDefault="000E6430">
      <w:pPr>
        <w:spacing w:after="0" w:line="240" w:lineRule="auto"/>
        <w:rPr>
          <w:rFonts w:ascii="Arial" w:hAnsi="Arial" w:cs="Arial"/>
          <w:sz w:val="20"/>
          <w:szCs w:val="20"/>
        </w:rPr>
      </w:pPr>
    </w:p>
    <w:p w14:paraId="2E80638D" w14:textId="7BC51F0B" w:rsidR="000E6430" w:rsidRDefault="000E6430" w:rsidP="000E6430">
      <w:pPr>
        <w:autoSpaceDE w:val="0"/>
        <w:autoSpaceDN w:val="0"/>
        <w:adjustRightInd w:val="0"/>
        <w:spacing w:after="0" w:line="360" w:lineRule="auto"/>
        <w:jc w:val="center"/>
        <w:rPr>
          <w:rFonts w:ascii="Arial" w:hAnsi="Arial" w:cs="Arial"/>
          <w:b/>
          <w:bCs/>
          <w:color w:val="000000"/>
          <w:sz w:val="20"/>
          <w:szCs w:val="20"/>
          <w:lang w:eastAsia="pl-PL"/>
        </w:rPr>
      </w:pPr>
      <w:r>
        <w:rPr>
          <w:rFonts w:ascii="Arial" w:hAnsi="Arial" w:cs="Arial"/>
          <w:b/>
          <w:bCs/>
          <w:color w:val="000000"/>
          <w:sz w:val="20"/>
          <w:szCs w:val="20"/>
          <w:lang w:eastAsia="pl-PL"/>
        </w:rPr>
        <w:t xml:space="preserve">UMOWA NR </w:t>
      </w:r>
      <w:r w:rsidR="00A52F52">
        <w:rPr>
          <w:rFonts w:ascii="Arial" w:hAnsi="Arial" w:cs="Arial"/>
          <w:b/>
          <w:bCs/>
          <w:color w:val="000000"/>
          <w:sz w:val="20"/>
          <w:szCs w:val="20"/>
          <w:lang w:eastAsia="pl-PL"/>
        </w:rPr>
        <w:t>………..</w:t>
      </w:r>
      <w:r>
        <w:rPr>
          <w:rFonts w:ascii="Arial" w:hAnsi="Arial" w:cs="Arial"/>
          <w:b/>
          <w:bCs/>
          <w:color w:val="000000"/>
          <w:sz w:val="20"/>
          <w:szCs w:val="20"/>
          <w:lang w:eastAsia="pl-PL"/>
        </w:rPr>
        <w:t>/20</w:t>
      </w:r>
      <w:r w:rsidR="00D279B5">
        <w:rPr>
          <w:rFonts w:ascii="Arial" w:hAnsi="Arial" w:cs="Arial"/>
          <w:b/>
          <w:bCs/>
          <w:color w:val="000000"/>
          <w:sz w:val="20"/>
          <w:szCs w:val="20"/>
          <w:lang w:eastAsia="pl-PL"/>
        </w:rPr>
        <w:t>20</w:t>
      </w:r>
    </w:p>
    <w:p w14:paraId="0E77D358" w14:textId="77777777" w:rsidR="000E6430" w:rsidRDefault="000E6430" w:rsidP="000E6430">
      <w:pPr>
        <w:autoSpaceDE w:val="0"/>
        <w:autoSpaceDN w:val="0"/>
        <w:adjustRightInd w:val="0"/>
        <w:spacing w:after="0" w:line="360" w:lineRule="auto"/>
        <w:rPr>
          <w:rFonts w:ascii="Arial" w:hAnsi="Arial" w:cs="Arial"/>
          <w:color w:val="000000"/>
          <w:sz w:val="20"/>
          <w:szCs w:val="20"/>
          <w:lang w:eastAsia="pl-PL"/>
        </w:rPr>
      </w:pPr>
      <w:r>
        <w:rPr>
          <w:rFonts w:ascii="Arial" w:hAnsi="Arial" w:cs="Arial"/>
          <w:color w:val="000000"/>
          <w:sz w:val="20"/>
          <w:szCs w:val="20"/>
          <w:lang w:eastAsia="pl-PL"/>
        </w:rPr>
        <w:t xml:space="preserve">zawarta w Gdańsku w dniu </w:t>
      </w:r>
      <w:r w:rsidR="00A52F52">
        <w:rPr>
          <w:rFonts w:ascii="Arial" w:hAnsi="Arial" w:cs="Arial"/>
          <w:color w:val="000000"/>
          <w:sz w:val="20"/>
          <w:szCs w:val="20"/>
          <w:lang w:eastAsia="pl-PL"/>
        </w:rPr>
        <w:t>…………..</w:t>
      </w:r>
      <w:r>
        <w:rPr>
          <w:rFonts w:ascii="Arial" w:hAnsi="Arial" w:cs="Arial"/>
          <w:color w:val="000000"/>
          <w:sz w:val="20"/>
          <w:szCs w:val="20"/>
          <w:lang w:eastAsia="pl-PL"/>
        </w:rPr>
        <w:t xml:space="preserve"> r. pomiędzy: </w:t>
      </w:r>
    </w:p>
    <w:p w14:paraId="25F39683" w14:textId="77777777" w:rsidR="000E6430" w:rsidRDefault="000E6430" w:rsidP="000E6430">
      <w:pPr>
        <w:autoSpaceDE w:val="0"/>
        <w:autoSpaceDN w:val="0"/>
        <w:adjustRightInd w:val="0"/>
        <w:spacing w:after="0" w:line="360" w:lineRule="auto"/>
        <w:rPr>
          <w:rFonts w:ascii="Arial" w:hAnsi="Arial" w:cs="Arial"/>
          <w:color w:val="000000"/>
          <w:sz w:val="20"/>
          <w:szCs w:val="20"/>
          <w:lang w:eastAsia="pl-PL"/>
        </w:rPr>
      </w:pPr>
    </w:p>
    <w:p w14:paraId="0CE1D445" w14:textId="77777777" w:rsidR="000E6430" w:rsidRDefault="000E6430" w:rsidP="000E6430">
      <w:pPr>
        <w:autoSpaceDE w:val="0"/>
        <w:autoSpaceDN w:val="0"/>
        <w:adjustRightInd w:val="0"/>
        <w:spacing w:after="0" w:line="360" w:lineRule="auto"/>
        <w:rPr>
          <w:rFonts w:ascii="Arial" w:hAnsi="Arial" w:cs="Arial"/>
          <w:color w:val="000000"/>
          <w:sz w:val="20"/>
          <w:szCs w:val="20"/>
          <w:lang w:eastAsia="pl-PL"/>
        </w:rPr>
      </w:pPr>
      <w:r>
        <w:rPr>
          <w:rFonts w:ascii="Arial" w:hAnsi="Arial" w:cs="Arial"/>
          <w:b/>
          <w:bCs/>
          <w:color w:val="000000"/>
          <w:sz w:val="20"/>
          <w:szCs w:val="20"/>
          <w:lang w:eastAsia="pl-PL"/>
        </w:rPr>
        <w:t xml:space="preserve">Gdańskim Uniwersytetem Medycznym </w:t>
      </w:r>
    </w:p>
    <w:p w14:paraId="4E9902C7" w14:textId="77777777" w:rsidR="000E6430" w:rsidRDefault="000E6430" w:rsidP="000E6430">
      <w:pPr>
        <w:autoSpaceDE w:val="0"/>
        <w:autoSpaceDN w:val="0"/>
        <w:adjustRightInd w:val="0"/>
        <w:spacing w:after="0" w:line="360" w:lineRule="auto"/>
        <w:rPr>
          <w:rFonts w:ascii="Arial" w:hAnsi="Arial" w:cs="Arial"/>
          <w:color w:val="000000"/>
          <w:sz w:val="20"/>
          <w:szCs w:val="20"/>
          <w:lang w:eastAsia="pl-PL"/>
        </w:rPr>
      </w:pPr>
      <w:r>
        <w:rPr>
          <w:rFonts w:ascii="Arial" w:hAnsi="Arial" w:cs="Arial"/>
          <w:b/>
          <w:bCs/>
          <w:color w:val="000000"/>
          <w:sz w:val="20"/>
          <w:szCs w:val="20"/>
          <w:lang w:eastAsia="pl-PL"/>
        </w:rPr>
        <w:t xml:space="preserve">ul. M. Skłodowskiej- Curie 3 a. </w:t>
      </w:r>
    </w:p>
    <w:p w14:paraId="5F0C7078" w14:textId="77777777" w:rsidR="000E6430" w:rsidRDefault="000E6430" w:rsidP="000E6430">
      <w:pPr>
        <w:autoSpaceDE w:val="0"/>
        <w:autoSpaceDN w:val="0"/>
        <w:adjustRightInd w:val="0"/>
        <w:spacing w:after="0" w:line="360" w:lineRule="auto"/>
        <w:rPr>
          <w:rFonts w:ascii="Arial" w:hAnsi="Arial" w:cs="Arial"/>
          <w:color w:val="000000"/>
          <w:sz w:val="20"/>
          <w:szCs w:val="20"/>
          <w:lang w:eastAsia="pl-PL"/>
        </w:rPr>
      </w:pPr>
      <w:r>
        <w:rPr>
          <w:rFonts w:ascii="Arial" w:hAnsi="Arial" w:cs="Arial"/>
          <w:b/>
          <w:bCs/>
          <w:color w:val="000000"/>
          <w:sz w:val="20"/>
          <w:szCs w:val="20"/>
          <w:lang w:eastAsia="pl-PL"/>
        </w:rPr>
        <w:t xml:space="preserve">80-210 Gdańsk </w:t>
      </w:r>
    </w:p>
    <w:p w14:paraId="7B43A62C" w14:textId="77777777" w:rsidR="000E6430" w:rsidRDefault="000E6430" w:rsidP="000E6430">
      <w:pPr>
        <w:autoSpaceDE w:val="0"/>
        <w:autoSpaceDN w:val="0"/>
        <w:adjustRightInd w:val="0"/>
        <w:spacing w:after="0" w:line="360" w:lineRule="auto"/>
        <w:rPr>
          <w:rFonts w:ascii="Arial" w:hAnsi="Arial" w:cs="Arial"/>
          <w:color w:val="000000"/>
          <w:sz w:val="20"/>
          <w:szCs w:val="20"/>
          <w:lang w:eastAsia="pl-PL"/>
        </w:rPr>
      </w:pPr>
      <w:r>
        <w:rPr>
          <w:rFonts w:ascii="Arial" w:hAnsi="Arial" w:cs="Arial"/>
          <w:b/>
          <w:bCs/>
          <w:color w:val="000000"/>
          <w:sz w:val="20"/>
          <w:szCs w:val="20"/>
          <w:lang w:eastAsia="pl-PL"/>
        </w:rPr>
        <w:t xml:space="preserve">NIP: 584-09-55-985 </w:t>
      </w:r>
    </w:p>
    <w:p w14:paraId="6D4AEC7A" w14:textId="77777777" w:rsidR="000E6430" w:rsidRDefault="000E6430" w:rsidP="000E6430">
      <w:pPr>
        <w:autoSpaceDE w:val="0"/>
        <w:autoSpaceDN w:val="0"/>
        <w:adjustRightInd w:val="0"/>
        <w:spacing w:after="0" w:line="360" w:lineRule="auto"/>
        <w:rPr>
          <w:rFonts w:ascii="Arial" w:hAnsi="Arial" w:cs="Arial"/>
          <w:color w:val="000000"/>
          <w:sz w:val="20"/>
          <w:szCs w:val="20"/>
          <w:lang w:eastAsia="pl-PL"/>
        </w:rPr>
      </w:pPr>
      <w:r>
        <w:rPr>
          <w:rFonts w:ascii="Arial" w:hAnsi="Arial" w:cs="Arial"/>
          <w:color w:val="000000"/>
          <w:sz w:val="20"/>
          <w:szCs w:val="20"/>
          <w:lang w:eastAsia="pl-PL"/>
        </w:rPr>
        <w:t xml:space="preserve">reprezentowanym przez: </w:t>
      </w:r>
    </w:p>
    <w:p w14:paraId="6E5F0652" w14:textId="77777777" w:rsidR="00A52F52" w:rsidRDefault="00A52F52" w:rsidP="000E6430">
      <w:pPr>
        <w:autoSpaceDE w:val="0"/>
        <w:autoSpaceDN w:val="0"/>
        <w:adjustRightInd w:val="0"/>
        <w:spacing w:after="0" w:line="360" w:lineRule="auto"/>
        <w:rPr>
          <w:rFonts w:ascii="Arial" w:hAnsi="Arial" w:cs="Arial"/>
          <w:color w:val="000000"/>
          <w:sz w:val="20"/>
          <w:szCs w:val="20"/>
          <w:lang w:eastAsia="pl-PL"/>
        </w:rPr>
      </w:pPr>
    </w:p>
    <w:p w14:paraId="4E825752" w14:textId="77777777" w:rsidR="00A52F52" w:rsidRPr="00BD248D" w:rsidRDefault="00A52F52" w:rsidP="00A52F52">
      <w:pPr>
        <w:spacing w:after="0" w:line="360" w:lineRule="auto"/>
        <w:jc w:val="both"/>
        <w:rPr>
          <w:rFonts w:ascii="Arial" w:hAnsi="Arial" w:cs="Arial"/>
          <w:color w:val="00000A"/>
          <w:sz w:val="20"/>
          <w:szCs w:val="20"/>
        </w:rPr>
      </w:pPr>
      <w:r w:rsidRPr="00BD248D">
        <w:rPr>
          <w:rFonts w:ascii="Arial" w:hAnsi="Arial" w:cs="Arial"/>
          <w:color w:val="00000A"/>
          <w:sz w:val="20"/>
          <w:szCs w:val="20"/>
        </w:rPr>
        <w:t>mgr Marka Langowskiego - Kanclerza</w:t>
      </w:r>
    </w:p>
    <w:p w14:paraId="795CD567" w14:textId="77777777" w:rsidR="00A52F52" w:rsidRDefault="00A52F52" w:rsidP="00A52F52">
      <w:pPr>
        <w:spacing w:after="0" w:line="360" w:lineRule="auto"/>
        <w:jc w:val="both"/>
        <w:rPr>
          <w:rFonts w:ascii="Arial" w:hAnsi="Arial" w:cs="Arial"/>
          <w:color w:val="00000A"/>
          <w:sz w:val="20"/>
          <w:szCs w:val="20"/>
        </w:rPr>
      </w:pPr>
      <w:r w:rsidRPr="00BD248D">
        <w:rPr>
          <w:rFonts w:ascii="Arial" w:hAnsi="Arial" w:cs="Arial"/>
          <w:color w:val="00000A"/>
          <w:sz w:val="20"/>
          <w:szCs w:val="20"/>
        </w:rPr>
        <w:t xml:space="preserve">mgr Zbigniewa </w:t>
      </w:r>
      <w:proofErr w:type="spellStart"/>
      <w:r w:rsidRPr="00BD248D">
        <w:rPr>
          <w:rFonts w:ascii="Arial" w:hAnsi="Arial" w:cs="Arial"/>
          <w:color w:val="00000A"/>
          <w:sz w:val="20"/>
          <w:szCs w:val="20"/>
        </w:rPr>
        <w:t>Tymoszyka</w:t>
      </w:r>
      <w:proofErr w:type="spellEnd"/>
      <w:r w:rsidRPr="00BD248D">
        <w:rPr>
          <w:rFonts w:ascii="Arial" w:hAnsi="Arial" w:cs="Arial"/>
          <w:color w:val="00000A"/>
          <w:sz w:val="20"/>
          <w:szCs w:val="20"/>
        </w:rPr>
        <w:t xml:space="preserve"> – Zastępcę Kanclerza ds. Finansowych </w:t>
      </w:r>
      <w:r>
        <w:rPr>
          <w:rFonts w:ascii="Arial" w:hAnsi="Arial" w:cs="Arial"/>
          <w:color w:val="00000A"/>
          <w:sz w:val="20"/>
          <w:szCs w:val="20"/>
        </w:rPr>
        <w:t>–</w:t>
      </w:r>
      <w:r w:rsidRPr="00BD248D">
        <w:rPr>
          <w:rFonts w:ascii="Arial" w:hAnsi="Arial" w:cs="Arial"/>
          <w:color w:val="00000A"/>
          <w:sz w:val="20"/>
          <w:szCs w:val="20"/>
        </w:rPr>
        <w:t xml:space="preserve"> Kwestora</w:t>
      </w:r>
    </w:p>
    <w:p w14:paraId="7973D0D8" w14:textId="77777777" w:rsidR="00A52F52" w:rsidRDefault="00A52F52" w:rsidP="00A52F52">
      <w:pPr>
        <w:spacing w:after="0" w:line="360" w:lineRule="auto"/>
        <w:jc w:val="both"/>
        <w:rPr>
          <w:rFonts w:ascii="Arial" w:hAnsi="Arial" w:cs="Arial"/>
          <w:color w:val="00000A"/>
          <w:sz w:val="20"/>
          <w:szCs w:val="20"/>
        </w:rPr>
      </w:pPr>
    </w:p>
    <w:p w14:paraId="6B1FD531" w14:textId="77777777" w:rsidR="000E6430" w:rsidRPr="00A52F52" w:rsidRDefault="000E6430" w:rsidP="00A52F52">
      <w:pPr>
        <w:spacing w:after="0" w:line="360" w:lineRule="auto"/>
        <w:jc w:val="both"/>
        <w:rPr>
          <w:rFonts w:ascii="Arial" w:hAnsi="Arial" w:cs="Arial"/>
          <w:color w:val="00000A"/>
          <w:sz w:val="20"/>
          <w:szCs w:val="20"/>
        </w:rPr>
      </w:pPr>
      <w:r>
        <w:rPr>
          <w:rFonts w:ascii="Arial" w:hAnsi="Arial" w:cs="Arial"/>
          <w:color w:val="000000"/>
          <w:sz w:val="20"/>
          <w:szCs w:val="20"/>
          <w:lang w:eastAsia="pl-PL"/>
        </w:rPr>
        <w:t xml:space="preserve">zwanym dalej “Zamawiającym”,  </w:t>
      </w:r>
    </w:p>
    <w:p w14:paraId="3F42BA34" w14:textId="77777777" w:rsidR="000E6430" w:rsidRDefault="000E6430" w:rsidP="000E6430">
      <w:pPr>
        <w:autoSpaceDE w:val="0"/>
        <w:autoSpaceDN w:val="0"/>
        <w:adjustRightInd w:val="0"/>
        <w:spacing w:before="120" w:after="0" w:line="360" w:lineRule="auto"/>
        <w:jc w:val="both"/>
        <w:rPr>
          <w:rFonts w:ascii="Arial" w:hAnsi="Arial" w:cs="Arial"/>
          <w:color w:val="000000"/>
          <w:sz w:val="20"/>
          <w:szCs w:val="20"/>
          <w:lang w:eastAsia="pl-PL"/>
        </w:rPr>
      </w:pPr>
      <w:r>
        <w:rPr>
          <w:rFonts w:ascii="Arial" w:hAnsi="Arial" w:cs="Arial"/>
          <w:color w:val="000000"/>
          <w:sz w:val="20"/>
          <w:szCs w:val="20"/>
          <w:lang w:eastAsia="pl-PL"/>
        </w:rPr>
        <w:t xml:space="preserve">a </w:t>
      </w:r>
      <w:r w:rsidR="00A52F52">
        <w:rPr>
          <w:rFonts w:ascii="Arial" w:hAnsi="Arial" w:cs="Arial"/>
          <w:b/>
          <w:color w:val="000000"/>
          <w:sz w:val="20"/>
          <w:szCs w:val="20"/>
          <w:lang w:eastAsia="pl-PL"/>
        </w:rPr>
        <w:t>………………………………………….</w:t>
      </w:r>
      <w:r>
        <w:rPr>
          <w:rFonts w:ascii="Arial" w:hAnsi="Arial" w:cs="Arial"/>
          <w:color w:val="000000"/>
          <w:sz w:val="20"/>
          <w:szCs w:val="20"/>
          <w:lang w:eastAsia="pl-PL"/>
        </w:rPr>
        <w:t xml:space="preserve"> z siedzibą w </w:t>
      </w:r>
      <w:r w:rsidR="00A52F52">
        <w:rPr>
          <w:rFonts w:ascii="Arial" w:hAnsi="Arial" w:cs="Arial"/>
          <w:color w:val="000000"/>
          <w:sz w:val="20"/>
          <w:szCs w:val="20"/>
          <w:lang w:eastAsia="pl-PL"/>
        </w:rPr>
        <w:t>…………………………………</w:t>
      </w:r>
      <w:r>
        <w:rPr>
          <w:rFonts w:ascii="Arial" w:hAnsi="Arial" w:cs="Arial"/>
          <w:color w:val="000000"/>
          <w:sz w:val="20"/>
          <w:szCs w:val="20"/>
          <w:lang w:eastAsia="pl-PL"/>
        </w:rPr>
        <w:t xml:space="preserve"> przy  </w:t>
      </w:r>
      <w:r w:rsidR="00A52F52">
        <w:rPr>
          <w:rFonts w:ascii="Arial" w:hAnsi="Arial" w:cs="Arial"/>
          <w:color w:val="000000"/>
          <w:sz w:val="20"/>
          <w:szCs w:val="20"/>
          <w:lang w:eastAsia="pl-PL"/>
        </w:rPr>
        <w:t>………………………………….</w:t>
      </w:r>
      <w:r>
        <w:rPr>
          <w:rFonts w:ascii="Arial" w:hAnsi="Arial" w:cs="Arial"/>
          <w:color w:val="000000"/>
          <w:sz w:val="20"/>
          <w:szCs w:val="20"/>
          <w:lang w:eastAsia="pl-PL"/>
        </w:rPr>
        <w:t xml:space="preserve">, wpisanym do Krajowego Rejestru Sądowego pod nr </w:t>
      </w:r>
      <w:r w:rsidR="00A52F52">
        <w:rPr>
          <w:rFonts w:ascii="Arial" w:hAnsi="Arial" w:cs="Arial"/>
          <w:color w:val="000000"/>
          <w:sz w:val="20"/>
          <w:szCs w:val="20"/>
          <w:lang w:eastAsia="pl-PL"/>
        </w:rPr>
        <w:t>……………………………………….</w:t>
      </w:r>
      <w:r>
        <w:rPr>
          <w:rFonts w:ascii="Arial" w:hAnsi="Arial" w:cs="Arial"/>
          <w:color w:val="000000"/>
          <w:sz w:val="20"/>
          <w:szCs w:val="20"/>
          <w:lang w:eastAsia="pl-PL"/>
        </w:rPr>
        <w:t xml:space="preserve"> oraz do księgi rejestrowej podmiotów wykonujących działalność leczniczą pod nr </w:t>
      </w:r>
      <w:r w:rsidR="00A52F52">
        <w:rPr>
          <w:rFonts w:ascii="Arial" w:hAnsi="Arial" w:cs="Arial"/>
          <w:color w:val="000000"/>
          <w:sz w:val="20"/>
          <w:szCs w:val="20"/>
          <w:lang w:eastAsia="pl-PL"/>
        </w:rPr>
        <w:t>………………………………</w:t>
      </w:r>
      <w:r>
        <w:rPr>
          <w:rFonts w:ascii="Arial" w:hAnsi="Arial" w:cs="Arial"/>
          <w:color w:val="000000"/>
          <w:sz w:val="20"/>
          <w:szCs w:val="20"/>
          <w:lang w:eastAsia="pl-PL"/>
        </w:rPr>
        <w:t xml:space="preserve"> prowadzonej przez </w:t>
      </w:r>
      <w:r w:rsidR="00A52F52">
        <w:rPr>
          <w:rFonts w:ascii="Arial" w:hAnsi="Arial" w:cs="Arial"/>
          <w:color w:val="000000"/>
          <w:sz w:val="20"/>
          <w:szCs w:val="20"/>
          <w:lang w:eastAsia="pl-PL"/>
        </w:rPr>
        <w:t>……………………………………..</w:t>
      </w:r>
      <w:r>
        <w:rPr>
          <w:rFonts w:ascii="Arial" w:hAnsi="Arial" w:cs="Arial"/>
          <w:color w:val="000000"/>
          <w:sz w:val="20"/>
          <w:szCs w:val="20"/>
          <w:lang w:eastAsia="pl-PL"/>
        </w:rPr>
        <w:t xml:space="preserve">.  </w:t>
      </w:r>
    </w:p>
    <w:p w14:paraId="7DEE2B0A" w14:textId="77777777" w:rsidR="000E6430" w:rsidRDefault="000E6430" w:rsidP="000E6430">
      <w:pPr>
        <w:autoSpaceDE w:val="0"/>
        <w:autoSpaceDN w:val="0"/>
        <w:adjustRightInd w:val="0"/>
        <w:spacing w:after="0" w:line="360" w:lineRule="auto"/>
        <w:rPr>
          <w:rFonts w:ascii="Arial" w:hAnsi="Arial" w:cs="Arial"/>
          <w:b/>
          <w:color w:val="000000"/>
          <w:sz w:val="20"/>
          <w:szCs w:val="20"/>
          <w:lang w:eastAsia="pl-PL"/>
        </w:rPr>
      </w:pPr>
      <w:r>
        <w:rPr>
          <w:rFonts w:ascii="Arial" w:hAnsi="Arial" w:cs="Arial"/>
          <w:b/>
          <w:color w:val="000000"/>
          <w:sz w:val="20"/>
          <w:szCs w:val="20"/>
          <w:lang w:eastAsia="pl-PL"/>
        </w:rPr>
        <w:t xml:space="preserve">NIP </w:t>
      </w:r>
      <w:r w:rsidR="00A52F52">
        <w:rPr>
          <w:rFonts w:ascii="Arial" w:hAnsi="Arial" w:cs="Arial"/>
          <w:b/>
          <w:color w:val="000000"/>
          <w:sz w:val="20"/>
          <w:szCs w:val="20"/>
          <w:lang w:eastAsia="pl-PL"/>
        </w:rPr>
        <w:t>…………………………</w:t>
      </w:r>
    </w:p>
    <w:p w14:paraId="34F609C8" w14:textId="77777777" w:rsidR="000E6430" w:rsidRDefault="000E6430" w:rsidP="000E6430">
      <w:pPr>
        <w:autoSpaceDE w:val="0"/>
        <w:autoSpaceDN w:val="0"/>
        <w:adjustRightInd w:val="0"/>
        <w:spacing w:after="0" w:line="360" w:lineRule="auto"/>
        <w:rPr>
          <w:rFonts w:ascii="Arial" w:hAnsi="Arial" w:cs="Arial"/>
          <w:color w:val="000000"/>
          <w:sz w:val="20"/>
          <w:szCs w:val="20"/>
          <w:lang w:eastAsia="pl-PL"/>
        </w:rPr>
      </w:pPr>
      <w:r>
        <w:rPr>
          <w:rFonts w:ascii="Arial" w:hAnsi="Arial" w:cs="Arial"/>
          <w:color w:val="000000"/>
          <w:sz w:val="20"/>
          <w:szCs w:val="20"/>
          <w:lang w:eastAsia="pl-PL"/>
        </w:rPr>
        <w:t xml:space="preserve">reprezentowanym przez: </w:t>
      </w:r>
    </w:p>
    <w:p w14:paraId="5DE20DE7" w14:textId="77777777" w:rsidR="00A52F52" w:rsidRDefault="00A52F52" w:rsidP="000E6430">
      <w:pPr>
        <w:autoSpaceDE w:val="0"/>
        <w:autoSpaceDN w:val="0"/>
        <w:adjustRightInd w:val="0"/>
        <w:spacing w:after="0" w:line="360" w:lineRule="auto"/>
        <w:rPr>
          <w:rFonts w:ascii="Arial" w:hAnsi="Arial" w:cs="Arial"/>
          <w:color w:val="000000"/>
          <w:sz w:val="20"/>
          <w:szCs w:val="20"/>
          <w:lang w:eastAsia="pl-PL"/>
        </w:rPr>
      </w:pPr>
    </w:p>
    <w:p w14:paraId="443C455D" w14:textId="77777777" w:rsidR="000E6430" w:rsidRDefault="00A52F52" w:rsidP="00A52F52">
      <w:pPr>
        <w:autoSpaceDE w:val="0"/>
        <w:autoSpaceDN w:val="0"/>
        <w:adjustRightInd w:val="0"/>
        <w:spacing w:after="0"/>
        <w:ind w:left="360"/>
        <w:rPr>
          <w:rFonts w:ascii="Arial" w:hAnsi="Arial" w:cs="Arial"/>
          <w:color w:val="000000"/>
          <w:sz w:val="20"/>
          <w:szCs w:val="20"/>
          <w:lang w:eastAsia="pl-PL"/>
        </w:rPr>
      </w:pPr>
      <w:r>
        <w:rPr>
          <w:rFonts w:ascii="Arial" w:hAnsi="Arial" w:cs="Arial"/>
          <w:color w:val="000000"/>
          <w:sz w:val="20"/>
          <w:szCs w:val="20"/>
          <w:lang w:eastAsia="pl-PL"/>
        </w:rPr>
        <w:t>………………………………………..</w:t>
      </w:r>
    </w:p>
    <w:p w14:paraId="573DD095" w14:textId="77777777" w:rsidR="00A52F52" w:rsidRDefault="00A52F52" w:rsidP="00A52F52">
      <w:pPr>
        <w:autoSpaceDE w:val="0"/>
        <w:autoSpaceDN w:val="0"/>
        <w:adjustRightInd w:val="0"/>
        <w:spacing w:after="0"/>
        <w:ind w:left="360"/>
        <w:rPr>
          <w:rFonts w:ascii="Arial" w:hAnsi="Arial" w:cs="Arial"/>
          <w:color w:val="000000"/>
          <w:sz w:val="20"/>
          <w:szCs w:val="20"/>
          <w:lang w:eastAsia="pl-PL"/>
        </w:rPr>
      </w:pPr>
      <w:r>
        <w:rPr>
          <w:rFonts w:ascii="Arial" w:hAnsi="Arial" w:cs="Arial"/>
          <w:color w:val="000000"/>
          <w:sz w:val="20"/>
          <w:szCs w:val="20"/>
          <w:lang w:eastAsia="pl-PL"/>
        </w:rPr>
        <w:t>………………………………………..</w:t>
      </w:r>
    </w:p>
    <w:p w14:paraId="7977CF20" w14:textId="77777777" w:rsidR="00A52F52" w:rsidRDefault="00A52F52" w:rsidP="00A52F52">
      <w:pPr>
        <w:autoSpaceDE w:val="0"/>
        <w:autoSpaceDN w:val="0"/>
        <w:adjustRightInd w:val="0"/>
        <w:spacing w:after="0"/>
        <w:ind w:left="360"/>
        <w:rPr>
          <w:rFonts w:ascii="Arial" w:hAnsi="Arial" w:cs="Arial"/>
          <w:color w:val="000000"/>
          <w:sz w:val="20"/>
          <w:szCs w:val="20"/>
          <w:lang w:eastAsia="pl-PL"/>
        </w:rPr>
      </w:pPr>
    </w:p>
    <w:p w14:paraId="0451E727" w14:textId="77777777" w:rsidR="00A52F52" w:rsidRDefault="00A52F52" w:rsidP="00A52F52">
      <w:pPr>
        <w:autoSpaceDE w:val="0"/>
        <w:autoSpaceDN w:val="0"/>
        <w:adjustRightInd w:val="0"/>
        <w:spacing w:after="0"/>
        <w:ind w:left="360"/>
        <w:rPr>
          <w:rFonts w:ascii="Arial" w:hAnsi="Arial" w:cs="Arial"/>
          <w:color w:val="000000"/>
          <w:sz w:val="20"/>
          <w:szCs w:val="20"/>
          <w:lang w:eastAsia="pl-PL"/>
        </w:rPr>
      </w:pPr>
    </w:p>
    <w:p w14:paraId="551D85A1" w14:textId="77777777" w:rsidR="000E6430" w:rsidRDefault="000E6430" w:rsidP="000E6430">
      <w:pPr>
        <w:autoSpaceDE w:val="0"/>
        <w:autoSpaceDN w:val="0"/>
        <w:adjustRightInd w:val="0"/>
        <w:spacing w:after="0" w:line="240" w:lineRule="auto"/>
        <w:rPr>
          <w:rFonts w:ascii="Arial" w:hAnsi="Arial" w:cs="Arial"/>
          <w:color w:val="000000"/>
          <w:sz w:val="20"/>
          <w:szCs w:val="20"/>
          <w:lang w:eastAsia="pl-PL"/>
        </w:rPr>
      </w:pPr>
    </w:p>
    <w:p w14:paraId="689C4FBF" w14:textId="77777777" w:rsidR="000E6430" w:rsidRDefault="000E6430" w:rsidP="000E6430">
      <w:pPr>
        <w:autoSpaceDE w:val="0"/>
        <w:autoSpaceDN w:val="0"/>
        <w:adjustRightInd w:val="0"/>
        <w:spacing w:after="0" w:line="240" w:lineRule="auto"/>
        <w:rPr>
          <w:rFonts w:ascii="Arial" w:hAnsi="Arial" w:cs="Arial"/>
          <w:color w:val="000000"/>
          <w:sz w:val="20"/>
          <w:szCs w:val="20"/>
          <w:lang w:eastAsia="pl-PL"/>
        </w:rPr>
      </w:pPr>
      <w:r>
        <w:rPr>
          <w:rFonts w:ascii="Arial" w:hAnsi="Arial" w:cs="Arial"/>
          <w:color w:val="000000"/>
          <w:sz w:val="20"/>
          <w:szCs w:val="20"/>
          <w:lang w:eastAsia="pl-PL"/>
        </w:rPr>
        <w:t xml:space="preserve">zwanym dalej „Wykonawcą” </w:t>
      </w:r>
    </w:p>
    <w:p w14:paraId="4FAC3F8E" w14:textId="5B11D296" w:rsidR="00396107" w:rsidRDefault="00396107" w:rsidP="000E6430">
      <w:pPr>
        <w:spacing w:before="240" w:after="120" w:line="360" w:lineRule="auto"/>
        <w:jc w:val="both"/>
        <w:rPr>
          <w:rFonts w:ascii="Arial" w:hAnsi="Arial" w:cs="Arial"/>
          <w:i/>
          <w:iCs/>
          <w:color w:val="000000"/>
          <w:sz w:val="20"/>
          <w:szCs w:val="20"/>
          <w:lang w:eastAsia="pl-PL"/>
        </w:rPr>
      </w:pPr>
      <w:r w:rsidRPr="00396107">
        <w:rPr>
          <w:rFonts w:ascii="Arial" w:hAnsi="Arial" w:cs="Arial"/>
          <w:i/>
          <w:iCs/>
          <w:color w:val="000000"/>
          <w:sz w:val="20"/>
          <w:szCs w:val="20"/>
          <w:lang w:eastAsia="pl-PL"/>
        </w:rPr>
        <w:t xml:space="preserve">W rezultacie przeprowadzonego przez Zamawiającego wyboru oferty w trybie zapytania ofertowego znak </w:t>
      </w:r>
      <w:r w:rsidR="00D279B5">
        <w:rPr>
          <w:rFonts w:ascii="Arial" w:hAnsi="Arial" w:cs="Arial"/>
          <w:i/>
          <w:iCs/>
          <w:color w:val="000000"/>
          <w:sz w:val="20"/>
          <w:szCs w:val="20"/>
          <w:lang w:eastAsia="pl-PL"/>
        </w:rPr>
        <w:t>1</w:t>
      </w:r>
      <w:r w:rsidRPr="00396107">
        <w:rPr>
          <w:rFonts w:ascii="Arial" w:hAnsi="Arial" w:cs="Arial"/>
          <w:i/>
          <w:iCs/>
          <w:color w:val="000000"/>
          <w:sz w:val="20"/>
          <w:szCs w:val="20"/>
          <w:lang w:eastAsia="pl-PL"/>
        </w:rPr>
        <w:t>/OPUS15/20</w:t>
      </w:r>
      <w:r w:rsidR="00D279B5">
        <w:rPr>
          <w:rFonts w:ascii="Arial" w:hAnsi="Arial" w:cs="Arial"/>
          <w:i/>
          <w:iCs/>
          <w:color w:val="000000"/>
          <w:sz w:val="20"/>
          <w:szCs w:val="20"/>
          <w:lang w:eastAsia="pl-PL"/>
        </w:rPr>
        <w:t>20</w:t>
      </w:r>
      <w:r>
        <w:rPr>
          <w:rFonts w:ascii="Arial" w:hAnsi="Arial" w:cs="Arial"/>
          <w:i/>
          <w:iCs/>
          <w:color w:val="000000"/>
          <w:sz w:val="20"/>
          <w:szCs w:val="20"/>
          <w:lang w:eastAsia="pl-PL"/>
        </w:rPr>
        <w:t xml:space="preserve"> </w:t>
      </w:r>
      <w:r w:rsidRPr="00396107">
        <w:rPr>
          <w:rFonts w:ascii="Arial" w:hAnsi="Arial" w:cs="Arial"/>
          <w:i/>
          <w:iCs/>
          <w:color w:val="000000"/>
          <w:sz w:val="20"/>
          <w:szCs w:val="20"/>
          <w:lang w:eastAsia="pl-PL"/>
        </w:rPr>
        <w:t>została zawarta umowa następującej treści:</w:t>
      </w:r>
    </w:p>
    <w:p w14:paraId="1E0F1D61" w14:textId="77777777" w:rsidR="000E6430" w:rsidRDefault="000E6430" w:rsidP="000E6430">
      <w:pPr>
        <w:spacing w:before="240" w:after="120" w:line="360" w:lineRule="auto"/>
        <w:jc w:val="both"/>
        <w:rPr>
          <w:rFonts w:ascii="Arial" w:hAnsi="Arial" w:cs="Arial"/>
          <w:sz w:val="20"/>
          <w:szCs w:val="20"/>
        </w:rPr>
      </w:pPr>
      <w:r>
        <w:rPr>
          <w:rFonts w:ascii="Arial" w:hAnsi="Arial" w:cs="Arial"/>
          <w:sz w:val="20"/>
          <w:szCs w:val="20"/>
        </w:rPr>
        <w:t xml:space="preserve">Usługa będzie świadczona w ramach projektu </w:t>
      </w:r>
      <w:bookmarkStart w:id="3" w:name="_Hlk533586260"/>
      <w:r w:rsidR="00102507">
        <w:rPr>
          <w:rFonts w:ascii="Arial" w:hAnsi="Arial" w:cs="Arial"/>
          <w:sz w:val="20"/>
          <w:szCs w:val="20"/>
        </w:rPr>
        <w:t>pt.:</w:t>
      </w:r>
      <w:r w:rsidR="00102507" w:rsidRPr="00076256">
        <w:rPr>
          <w:rFonts w:ascii="Arial" w:hAnsi="Arial" w:cs="Arial"/>
          <w:sz w:val="20"/>
          <w:szCs w:val="20"/>
        </w:rPr>
        <w:t xml:space="preserve"> „Charakterystyka </w:t>
      </w:r>
      <w:proofErr w:type="spellStart"/>
      <w:r w:rsidR="00102507" w:rsidRPr="00076256">
        <w:rPr>
          <w:rFonts w:ascii="Arial" w:hAnsi="Arial" w:cs="Arial"/>
          <w:sz w:val="20"/>
          <w:szCs w:val="20"/>
        </w:rPr>
        <w:t>metabolomiczna</w:t>
      </w:r>
      <w:proofErr w:type="spellEnd"/>
      <w:r w:rsidR="00102507" w:rsidRPr="00076256">
        <w:rPr>
          <w:rFonts w:ascii="Arial" w:hAnsi="Arial" w:cs="Arial"/>
          <w:sz w:val="20"/>
          <w:szCs w:val="20"/>
        </w:rPr>
        <w:t xml:space="preserve"> i genetyczna szczepów E. co</w:t>
      </w:r>
      <w:r w:rsidR="00102507">
        <w:rPr>
          <w:rFonts w:ascii="Arial" w:hAnsi="Arial" w:cs="Arial"/>
          <w:sz w:val="20"/>
          <w:szCs w:val="20"/>
        </w:rPr>
        <w:t xml:space="preserve">li wywołujących </w:t>
      </w:r>
      <w:proofErr w:type="spellStart"/>
      <w:r w:rsidR="00102507">
        <w:rPr>
          <w:rFonts w:ascii="Arial" w:hAnsi="Arial" w:cs="Arial"/>
          <w:sz w:val="20"/>
          <w:szCs w:val="20"/>
        </w:rPr>
        <w:t>urosepsę</w:t>
      </w:r>
      <w:proofErr w:type="spellEnd"/>
      <w:r w:rsidR="00102507">
        <w:rPr>
          <w:rFonts w:ascii="Arial" w:hAnsi="Arial" w:cs="Arial"/>
          <w:sz w:val="20"/>
          <w:szCs w:val="20"/>
        </w:rPr>
        <w:t>”,</w:t>
      </w:r>
      <w:r w:rsidR="00102507" w:rsidRPr="00076256">
        <w:rPr>
          <w:rFonts w:ascii="Arial" w:hAnsi="Arial" w:cs="Arial"/>
          <w:sz w:val="20"/>
          <w:szCs w:val="20"/>
        </w:rPr>
        <w:t xml:space="preserve"> </w:t>
      </w:r>
      <w:r w:rsidR="00102507" w:rsidRPr="00F23CE0">
        <w:rPr>
          <w:rFonts w:ascii="Arial" w:hAnsi="Arial" w:cs="Arial"/>
          <w:sz w:val="20"/>
          <w:szCs w:val="20"/>
        </w:rPr>
        <w:t xml:space="preserve">finansowanego ze środków Narodowego Centrum Nauki w ramach programu OPUS edycja </w:t>
      </w:r>
      <w:r w:rsidR="00102507" w:rsidRPr="00843AB0">
        <w:rPr>
          <w:rFonts w:ascii="Arial" w:hAnsi="Arial" w:cs="Arial"/>
          <w:sz w:val="20"/>
          <w:szCs w:val="20"/>
        </w:rPr>
        <w:t>15</w:t>
      </w:r>
      <w:r w:rsidR="00102507" w:rsidRPr="00F23CE0">
        <w:rPr>
          <w:rFonts w:ascii="Arial" w:hAnsi="Arial" w:cs="Arial"/>
          <w:sz w:val="20"/>
          <w:szCs w:val="20"/>
        </w:rPr>
        <w:t xml:space="preserve"> nr umowy nr </w:t>
      </w:r>
      <w:r w:rsidR="00102507">
        <w:rPr>
          <w:rFonts w:ascii="Arial" w:hAnsi="Arial" w:cs="Arial"/>
          <w:sz w:val="20"/>
          <w:szCs w:val="20"/>
        </w:rPr>
        <w:t>UMO-2018/29/B/NZ7/02489 z 06.02.2019.</w:t>
      </w:r>
    </w:p>
    <w:bookmarkEnd w:id="3"/>
    <w:p w14:paraId="44E6D034" w14:textId="77777777" w:rsidR="000E6430" w:rsidRDefault="000E6430" w:rsidP="000E6430">
      <w:pPr>
        <w:spacing w:after="0" w:line="360" w:lineRule="auto"/>
        <w:jc w:val="both"/>
        <w:rPr>
          <w:rFonts w:ascii="Arial" w:hAnsi="Arial" w:cs="Arial"/>
          <w:sz w:val="20"/>
          <w:szCs w:val="20"/>
        </w:rPr>
      </w:pPr>
      <w:r>
        <w:rPr>
          <w:rFonts w:ascii="Arial" w:hAnsi="Arial" w:cs="Arial"/>
          <w:sz w:val="20"/>
          <w:szCs w:val="20"/>
        </w:rPr>
        <w:lastRenderedPageBreak/>
        <w:t xml:space="preserve">Postępowanie badawcze będące przedmiotem umowy zostało przyjęte i zatwierdzone przez </w:t>
      </w:r>
      <w:r w:rsidR="00102507" w:rsidRPr="00102507">
        <w:rPr>
          <w:rFonts w:ascii="Arial" w:hAnsi="Arial" w:cs="Arial"/>
          <w:sz w:val="20"/>
          <w:szCs w:val="20"/>
        </w:rPr>
        <w:t>Niezależną Komisję Bioetyczną do spraw Badań Naukowych przy GUMed (Uchwała nr NKBBN/133/2019 z 14-03-2019)</w:t>
      </w:r>
    </w:p>
    <w:p w14:paraId="65CE3D0B" w14:textId="77777777" w:rsidR="000E6430" w:rsidRDefault="000E6430" w:rsidP="000E6430">
      <w:pPr>
        <w:spacing w:before="360" w:after="0" w:line="360" w:lineRule="auto"/>
        <w:jc w:val="center"/>
        <w:rPr>
          <w:rFonts w:ascii="Arial" w:hAnsi="Arial" w:cs="Arial"/>
          <w:b/>
          <w:sz w:val="20"/>
          <w:szCs w:val="20"/>
        </w:rPr>
      </w:pPr>
      <w:r>
        <w:rPr>
          <w:rFonts w:ascii="Arial" w:hAnsi="Arial" w:cs="Arial"/>
          <w:b/>
          <w:sz w:val="20"/>
          <w:szCs w:val="20"/>
        </w:rPr>
        <w:t>§ 1</w:t>
      </w:r>
    </w:p>
    <w:p w14:paraId="3408CD40" w14:textId="77777777" w:rsidR="000E6430" w:rsidRDefault="000E6430" w:rsidP="000E6430">
      <w:pPr>
        <w:spacing w:after="120" w:line="360" w:lineRule="auto"/>
        <w:jc w:val="center"/>
        <w:rPr>
          <w:rFonts w:ascii="Arial" w:hAnsi="Arial" w:cs="Arial"/>
          <w:b/>
          <w:sz w:val="20"/>
          <w:szCs w:val="20"/>
        </w:rPr>
      </w:pPr>
      <w:r>
        <w:rPr>
          <w:rFonts w:ascii="Arial" w:hAnsi="Arial" w:cs="Arial"/>
          <w:b/>
          <w:sz w:val="20"/>
          <w:szCs w:val="20"/>
        </w:rPr>
        <w:t>PRZEDMIOT UMOWY</w:t>
      </w:r>
    </w:p>
    <w:p w14:paraId="50B6EC90" w14:textId="1450BBB2" w:rsidR="000E6430" w:rsidRDefault="000E6430" w:rsidP="00BB2F45">
      <w:pPr>
        <w:pStyle w:val="Akapitzlist"/>
        <w:numPr>
          <w:ilvl w:val="3"/>
          <w:numId w:val="13"/>
        </w:numPr>
        <w:spacing w:after="0" w:line="360" w:lineRule="auto"/>
        <w:ind w:left="284" w:hanging="283"/>
        <w:jc w:val="both"/>
        <w:rPr>
          <w:rFonts w:ascii="Arial" w:hAnsi="Arial" w:cs="Arial"/>
          <w:sz w:val="20"/>
          <w:szCs w:val="20"/>
        </w:rPr>
      </w:pPr>
      <w:r>
        <w:rPr>
          <w:rFonts w:ascii="Arial" w:hAnsi="Arial" w:cs="Arial"/>
          <w:color w:val="00000A"/>
          <w:sz w:val="20"/>
          <w:szCs w:val="20"/>
        </w:rPr>
        <w:t xml:space="preserve">Przedmiotem </w:t>
      </w:r>
      <w:bookmarkStart w:id="4" w:name="_Hlk534388112"/>
      <w:r>
        <w:rPr>
          <w:rFonts w:ascii="Arial" w:hAnsi="Arial" w:cs="Arial"/>
          <w:color w:val="00000A"/>
          <w:sz w:val="20"/>
          <w:szCs w:val="20"/>
        </w:rPr>
        <w:t xml:space="preserve">umowy jest </w:t>
      </w:r>
      <w:r>
        <w:rPr>
          <w:rFonts w:ascii="Arial" w:hAnsi="Arial" w:cs="Arial"/>
          <w:sz w:val="20"/>
          <w:szCs w:val="20"/>
        </w:rPr>
        <w:t xml:space="preserve">świadczenie </w:t>
      </w:r>
      <w:r w:rsidR="00F140FB">
        <w:rPr>
          <w:rFonts w:ascii="Arial" w:hAnsi="Arial" w:cs="Arial"/>
          <w:sz w:val="20"/>
          <w:szCs w:val="20"/>
        </w:rPr>
        <w:t>usług</w:t>
      </w:r>
      <w:r w:rsidR="00F140FB" w:rsidRPr="00F23CE0">
        <w:rPr>
          <w:rFonts w:ascii="Arial" w:hAnsi="Arial" w:cs="Arial"/>
          <w:sz w:val="20"/>
          <w:szCs w:val="20"/>
        </w:rPr>
        <w:t xml:space="preserve"> </w:t>
      </w:r>
      <w:r w:rsidR="00F140FB" w:rsidRPr="00076256">
        <w:rPr>
          <w:rFonts w:ascii="Arial" w:hAnsi="Arial" w:cs="Arial"/>
          <w:sz w:val="20"/>
          <w:szCs w:val="20"/>
        </w:rPr>
        <w:t>niezbędnych do realizacji zadań badawczych projektu</w:t>
      </w:r>
      <w:r w:rsidR="00F140FB">
        <w:rPr>
          <w:rFonts w:ascii="Arial" w:hAnsi="Arial" w:cs="Arial"/>
          <w:sz w:val="20"/>
          <w:szCs w:val="20"/>
        </w:rPr>
        <w:t xml:space="preserve"> pt.:</w:t>
      </w:r>
      <w:r w:rsidR="00F140FB" w:rsidRPr="00076256">
        <w:rPr>
          <w:rFonts w:ascii="Arial" w:hAnsi="Arial" w:cs="Arial"/>
          <w:sz w:val="20"/>
          <w:szCs w:val="20"/>
        </w:rPr>
        <w:t xml:space="preserve"> „Charakterystyka </w:t>
      </w:r>
      <w:proofErr w:type="spellStart"/>
      <w:r w:rsidR="00F140FB" w:rsidRPr="00076256">
        <w:rPr>
          <w:rFonts w:ascii="Arial" w:hAnsi="Arial" w:cs="Arial"/>
          <w:sz w:val="20"/>
          <w:szCs w:val="20"/>
        </w:rPr>
        <w:t>metabolomiczna</w:t>
      </w:r>
      <w:proofErr w:type="spellEnd"/>
      <w:r w:rsidR="00F140FB" w:rsidRPr="00076256">
        <w:rPr>
          <w:rFonts w:ascii="Arial" w:hAnsi="Arial" w:cs="Arial"/>
          <w:sz w:val="20"/>
          <w:szCs w:val="20"/>
        </w:rPr>
        <w:t xml:space="preserve"> i genetyczna szczepów E. co</w:t>
      </w:r>
      <w:r w:rsidR="00F140FB">
        <w:rPr>
          <w:rFonts w:ascii="Arial" w:hAnsi="Arial" w:cs="Arial"/>
          <w:sz w:val="20"/>
          <w:szCs w:val="20"/>
        </w:rPr>
        <w:t xml:space="preserve">li wywołujących </w:t>
      </w:r>
      <w:proofErr w:type="spellStart"/>
      <w:r w:rsidR="00F140FB">
        <w:rPr>
          <w:rFonts w:ascii="Arial" w:hAnsi="Arial" w:cs="Arial"/>
          <w:sz w:val="20"/>
          <w:szCs w:val="20"/>
        </w:rPr>
        <w:t>urosepsę</w:t>
      </w:r>
      <w:proofErr w:type="spellEnd"/>
      <w:r w:rsidR="00F140FB">
        <w:rPr>
          <w:rFonts w:ascii="Arial" w:hAnsi="Arial" w:cs="Arial"/>
          <w:sz w:val="20"/>
          <w:szCs w:val="20"/>
        </w:rPr>
        <w:t>”,</w:t>
      </w:r>
      <w:r w:rsidR="00F140FB" w:rsidRPr="00076256">
        <w:rPr>
          <w:rFonts w:ascii="Arial" w:hAnsi="Arial" w:cs="Arial"/>
          <w:sz w:val="20"/>
          <w:szCs w:val="20"/>
        </w:rPr>
        <w:t xml:space="preserve"> </w:t>
      </w:r>
      <w:r w:rsidR="00F140FB" w:rsidRPr="00F23CE0">
        <w:rPr>
          <w:rFonts w:ascii="Arial" w:hAnsi="Arial" w:cs="Arial"/>
          <w:sz w:val="20"/>
          <w:szCs w:val="20"/>
        </w:rPr>
        <w:t xml:space="preserve">finansowanego ze środków Narodowego Centrum Nauki w ramach programu OPUS edycja </w:t>
      </w:r>
      <w:r w:rsidR="00F140FB" w:rsidRPr="00843AB0">
        <w:rPr>
          <w:rFonts w:ascii="Arial" w:hAnsi="Arial" w:cs="Arial"/>
          <w:sz w:val="20"/>
          <w:szCs w:val="20"/>
        </w:rPr>
        <w:t>15</w:t>
      </w:r>
      <w:r w:rsidR="00F140FB" w:rsidRPr="00F23CE0">
        <w:rPr>
          <w:rFonts w:ascii="Arial" w:hAnsi="Arial" w:cs="Arial"/>
          <w:sz w:val="20"/>
          <w:szCs w:val="20"/>
        </w:rPr>
        <w:t xml:space="preserve"> nr umowy nr </w:t>
      </w:r>
      <w:r w:rsidR="00F140FB">
        <w:rPr>
          <w:rFonts w:ascii="Arial" w:hAnsi="Arial" w:cs="Arial"/>
          <w:sz w:val="20"/>
          <w:szCs w:val="20"/>
        </w:rPr>
        <w:t>UMO-2018/29/B/NZ7/02489 z 06.02.2019</w:t>
      </w:r>
      <w:r w:rsidR="00445D4B">
        <w:rPr>
          <w:rFonts w:ascii="Arial" w:hAnsi="Arial" w:cs="Arial"/>
          <w:sz w:val="20"/>
          <w:szCs w:val="20"/>
        </w:rPr>
        <w:t xml:space="preserve"> </w:t>
      </w:r>
      <w:r>
        <w:rPr>
          <w:rFonts w:ascii="Arial" w:hAnsi="Arial" w:cs="Arial"/>
          <w:sz w:val="20"/>
          <w:szCs w:val="20"/>
        </w:rPr>
        <w:t>polegając</w:t>
      </w:r>
      <w:r w:rsidR="00F140FB">
        <w:rPr>
          <w:rFonts w:ascii="Arial" w:hAnsi="Arial" w:cs="Arial"/>
          <w:sz w:val="20"/>
          <w:szCs w:val="20"/>
        </w:rPr>
        <w:t>ych</w:t>
      </w:r>
      <w:r>
        <w:rPr>
          <w:rFonts w:ascii="Arial" w:hAnsi="Arial" w:cs="Arial"/>
          <w:sz w:val="20"/>
          <w:szCs w:val="20"/>
        </w:rPr>
        <w:t xml:space="preserve"> na z</w:t>
      </w:r>
      <w:r>
        <w:rPr>
          <w:rFonts w:ascii="Arial" w:hAnsi="Arial" w:cs="Arial"/>
          <w:color w:val="00000A"/>
          <w:sz w:val="20"/>
          <w:szCs w:val="20"/>
        </w:rPr>
        <w:t>bieraniu i przygotowaniu próbek materiału biologicznego</w:t>
      </w:r>
      <w:r w:rsidR="00F7732A">
        <w:rPr>
          <w:rFonts w:ascii="Arial" w:hAnsi="Arial" w:cs="Arial"/>
          <w:color w:val="00000A"/>
          <w:sz w:val="20"/>
          <w:szCs w:val="20"/>
        </w:rPr>
        <w:t xml:space="preserve"> oraz selekcji pacjentów, </w:t>
      </w:r>
      <w:r>
        <w:rPr>
          <w:rFonts w:ascii="Arial" w:hAnsi="Arial" w:cs="Arial"/>
          <w:sz w:val="20"/>
          <w:szCs w:val="20"/>
        </w:rPr>
        <w:t xml:space="preserve"> </w:t>
      </w:r>
      <w:bookmarkEnd w:id="4"/>
      <w:r w:rsidR="00F7732A">
        <w:rPr>
          <w:rFonts w:ascii="Arial" w:hAnsi="Arial" w:cs="Arial"/>
          <w:sz w:val="20"/>
          <w:szCs w:val="20"/>
        </w:rPr>
        <w:t xml:space="preserve">zgodnie z przedmiotem </w:t>
      </w:r>
      <w:r>
        <w:rPr>
          <w:rFonts w:ascii="Arial" w:hAnsi="Arial" w:cs="Arial"/>
          <w:sz w:val="20"/>
          <w:szCs w:val="20"/>
        </w:rPr>
        <w:t>zamówienia oraz ofertą Wykonawcy.</w:t>
      </w:r>
    </w:p>
    <w:p w14:paraId="149E21C3" w14:textId="77777777" w:rsidR="000E6430" w:rsidRDefault="000E6430" w:rsidP="00BB2F45">
      <w:pPr>
        <w:pStyle w:val="Akapitzlist"/>
        <w:numPr>
          <w:ilvl w:val="3"/>
          <w:numId w:val="13"/>
        </w:numPr>
        <w:spacing w:after="0" w:line="360" w:lineRule="auto"/>
        <w:ind w:left="284" w:hanging="283"/>
        <w:jc w:val="both"/>
        <w:rPr>
          <w:rFonts w:ascii="Arial" w:hAnsi="Arial" w:cs="Arial"/>
          <w:sz w:val="20"/>
          <w:szCs w:val="20"/>
          <w:lang w:eastAsia="pl-PL"/>
        </w:rPr>
      </w:pPr>
      <w:r>
        <w:rPr>
          <w:rFonts w:ascii="Arial" w:hAnsi="Arial" w:cs="Arial"/>
          <w:sz w:val="20"/>
          <w:szCs w:val="20"/>
          <w:lang w:eastAsia="pl-PL"/>
        </w:rPr>
        <w:t>W celu prawidłowej realizacji usługi Wykonawca wskazuje osobę odpowiedzialną za koordynację działań w zakresie merytorycznym i administracyjnym po stronie Wykonawcy. Kandydatura musi być zaakceptowana przez Zamawiającego:</w:t>
      </w:r>
    </w:p>
    <w:p w14:paraId="1181FA54" w14:textId="46CE3BE1" w:rsidR="006B0B9D" w:rsidRDefault="0023644D" w:rsidP="000E6430">
      <w:pPr>
        <w:pStyle w:val="Akapitzlist"/>
        <w:spacing w:after="0" w:line="360" w:lineRule="auto"/>
        <w:ind w:left="284"/>
        <w:jc w:val="both"/>
        <w:rPr>
          <w:rFonts w:ascii="Arial" w:hAnsi="Arial" w:cs="Arial"/>
          <w:sz w:val="20"/>
          <w:szCs w:val="20"/>
        </w:rPr>
      </w:pPr>
      <w:r>
        <w:rPr>
          <w:rFonts w:ascii="Arial" w:hAnsi="Arial" w:cs="Arial"/>
          <w:sz w:val="20"/>
          <w:szCs w:val="20"/>
        </w:rPr>
        <w:t>……………………………………………………………………………………………………………..</w:t>
      </w:r>
    </w:p>
    <w:p w14:paraId="426D1CBE" w14:textId="77777777" w:rsidR="000E6430" w:rsidRPr="00F7732A" w:rsidRDefault="000E6430" w:rsidP="000E6430">
      <w:pPr>
        <w:pStyle w:val="Akapitzlist"/>
        <w:spacing w:after="0" w:line="360" w:lineRule="auto"/>
        <w:ind w:left="284"/>
        <w:jc w:val="both"/>
        <w:rPr>
          <w:rFonts w:ascii="Arial" w:hAnsi="Arial" w:cs="Arial"/>
          <w:sz w:val="20"/>
          <w:szCs w:val="20"/>
          <w:lang w:eastAsia="pl-PL"/>
        </w:rPr>
      </w:pPr>
      <w:r w:rsidRPr="00F7732A">
        <w:rPr>
          <w:rFonts w:ascii="Arial" w:hAnsi="Arial" w:cs="Arial"/>
          <w:sz w:val="20"/>
          <w:szCs w:val="20"/>
        </w:rPr>
        <w:t xml:space="preserve"> </w:t>
      </w:r>
    </w:p>
    <w:p w14:paraId="6EF46FA6" w14:textId="77777777" w:rsidR="000E6430" w:rsidRDefault="000E6430" w:rsidP="00BB2F45">
      <w:pPr>
        <w:pStyle w:val="Akapitzlist"/>
        <w:numPr>
          <w:ilvl w:val="3"/>
          <w:numId w:val="13"/>
        </w:numPr>
        <w:spacing w:after="0" w:line="360" w:lineRule="auto"/>
        <w:ind w:left="284" w:hanging="283"/>
        <w:jc w:val="both"/>
        <w:rPr>
          <w:rFonts w:ascii="Arial" w:hAnsi="Arial" w:cs="Arial"/>
          <w:sz w:val="20"/>
          <w:szCs w:val="20"/>
          <w:lang w:eastAsia="pl-PL"/>
        </w:rPr>
      </w:pPr>
      <w:r>
        <w:rPr>
          <w:rFonts w:ascii="Arial" w:hAnsi="Arial" w:cs="Arial"/>
          <w:sz w:val="20"/>
          <w:szCs w:val="20"/>
        </w:rPr>
        <w:t>Szczegółowy zakres usługi określa Załącznik nr 1 do umowy (</w:t>
      </w:r>
      <w:r w:rsidR="00F7732A">
        <w:rPr>
          <w:rFonts w:ascii="Arial" w:hAnsi="Arial" w:cs="Arial"/>
          <w:sz w:val="20"/>
          <w:szCs w:val="20"/>
        </w:rPr>
        <w:t>Zapytanie ofertowe</w:t>
      </w:r>
      <w:r>
        <w:rPr>
          <w:rFonts w:ascii="Arial" w:hAnsi="Arial" w:cs="Arial"/>
          <w:sz w:val="20"/>
          <w:szCs w:val="20"/>
        </w:rPr>
        <w:t>).</w:t>
      </w:r>
    </w:p>
    <w:p w14:paraId="326C3036" w14:textId="77777777" w:rsidR="000E6430" w:rsidRDefault="000E6430" w:rsidP="000E6430">
      <w:pPr>
        <w:spacing w:before="360" w:after="0" w:line="360" w:lineRule="auto"/>
        <w:jc w:val="center"/>
        <w:rPr>
          <w:rFonts w:ascii="Arial" w:hAnsi="Arial" w:cs="Arial"/>
          <w:b/>
          <w:sz w:val="20"/>
          <w:szCs w:val="20"/>
        </w:rPr>
      </w:pPr>
      <w:r>
        <w:rPr>
          <w:rFonts w:ascii="Arial" w:hAnsi="Arial" w:cs="Arial"/>
          <w:b/>
          <w:sz w:val="20"/>
          <w:szCs w:val="20"/>
        </w:rPr>
        <w:t>§ 2</w:t>
      </w:r>
    </w:p>
    <w:p w14:paraId="7B8259A9" w14:textId="77777777" w:rsidR="000E6430" w:rsidRDefault="000E6430" w:rsidP="000E6430">
      <w:pPr>
        <w:spacing w:after="120" w:line="360" w:lineRule="auto"/>
        <w:jc w:val="center"/>
        <w:rPr>
          <w:rFonts w:ascii="Arial" w:hAnsi="Arial" w:cs="Arial"/>
          <w:b/>
          <w:sz w:val="20"/>
          <w:szCs w:val="20"/>
        </w:rPr>
      </w:pPr>
      <w:r>
        <w:rPr>
          <w:rFonts w:ascii="Arial" w:hAnsi="Arial" w:cs="Arial"/>
          <w:b/>
          <w:sz w:val="20"/>
          <w:szCs w:val="20"/>
        </w:rPr>
        <w:t>OPIS POSTĘPOWANIA BADAWCZEGO</w:t>
      </w:r>
    </w:p>
    <w:p w14:paraId="52B6A4A0" w14:textId="77777777" w:rsidR="000E6430" w:rsidRDefault="000E6430" w:rsidP="000E6430">
      <w:pPr>
        <w:pStyle w:val="Default"/>
        <w:spacing w:line="360" w:lineRule="auto"/>
        <w:jc w:val="both"/>
        <w:rPr>
          <w:rFonts w:ascii="Arial" w:hAnsi="Arial" w:cs="Arial"/>
          <w:sz w:val="20"/>
          <w:szCs w:val="20"/>
          <w:lang w:eastAsia="pl-PL"/>
        </w:rPr>
      </w:pPr>
      <w:r>
        <w:rPr>
          <w:rFonts w:ascii="Arial" w:hAnsi="Arial" w:cs="Arial"/>
          <w:sz w:val="20"/>
          <w:szCs w:val="20"/>
        </w:rPr>
        <w:t>Szczegółowy opis usługi badawczej świadczonej w ramach niniejszej umowy określa Załącznik nr 1 do umowy (</w:t>
      </w:r>
      <w:r w:rsidR="00A1263A">
        <w:rPr>
          <w:rFonts w:ascii="Arial" w:hAnsi="Arial" w:cs="Arial"/>
          <w:sz w:val="20"/>
          <w:szCs w:val="20"/>
        </w:rPr>
        <w:t>Zapytanie ofertowe</w:t>
      </w:r>
      <w:r>
        <w:rPr>
          <w:rFonts w:ascii="Arial" w:hAnsi="Arial" w:cs="Arial"/>
          <w:sz w:val="20"/>
          <w:szCs w:val="20"/>
        </w:rPr>
        <w:t>).</w:t>
      </w:r>
    </w:p>
    <w:p w14:paraId="43D66E42" w14:textId="77777777" w:rsidR="000E6430" w:rsidRDefault="000E6430" w:rsidP="000E6430">
      <w:pPr>
        <w:spacing w:before="360" w:after="0" w:line="360" w:lineRule="auto"/>
        <w:jc w:val="center"/>
        <w:rPr>
          <w:rFonts w:ascii="Arial" w:hAnsi="Arial" w:cs="Arial"/>
          <w:b/>
          <w:i/>
          <w:iCs/>
          <w:sz w:val="20"/>
          <w:szCs w:val="20"/>
        </w:rPr>
      </w:pPr>
      <w:r>
        <w:rPr>
          <w:rFonts w:ascii="Arial" w:hAnsi="Arial" w:cs="Arial"/>
          <w:b/>
          <w:sz w:val="20"/>
          <w:szCs w:val="20"/>
        </w:rPr>
        <w:t xml:space="preserve">§ </w:t>
      </w:r>
      <w:r>
        <w:rPr>
          <w:rFonts w:ascii="Arial" w:hAnsi="Arial" w:cs="Arial"/>
          <w:b/>
          <w:iCs/>
          <w:sz w:val="20"/>
          <w:szCs w:val="20"/>
        </w:rPr>
        <w:t>3</w:t>
      </w:r>
    </w:p>
    <w:p w14:paraId="1450B58B" w14:textId="77777777" w:rsidR="000E6430" w:rsidRDefault="000E6430" w:rsidP="000E6430">
      <w:pPr>
        <w:spacing w:after="120" w:line="360" w:lineRule="auto"/>
        <w:jc w:val="center"/>
        <w:rPr>
          <w:rFonts w:ascii="Arial" w:hAnsi="Arial" w:cs="Arial"/>
          <w:b/>
          <w:i/>
          <w:iCs/>
          <w:sz w:val="20"/>
          <w:szCs w:val="20"/>
        </w:rPr>
      </w:pPr>
      <w:r>
        <w:rPr>
          <w:rFonts w:ascii="Arial" w:hAnsi="Arial" w:cs="Arial"/>
          <w:b/>
          <w:sz w:val="20"/>
          <w:szCs w:val="20"/>
        </w:rPr>
        <w:t>TERMIN I MIEJSCE REALIZACJI</w:t>
      </w:r>
    </w:p>
    <w:p w14:paraId="7751479F" w14:textId="441493AB" w:rsidR="000E6430" w:rsidRDefault="000E6430" w:rsidP="00BB2F45">
      <w:pPr>
        <w:pStyle w:val="Default"/>
        <w:numPr>
          <w:ilvl w:val="0"/>
          <w:numId w:val="14"/>
        </w:numPr>
        <w:autoSpaceDE w:val="0"/>
        <w:autoSpaceDN w:val="0"/>
        <w:adjustRightInd w:val="0"/>
        <w:spacing w:line="360" w:lineRule="auto"/>
        <w:ind w:left="284" w:hanging="284"/>
        <w:jc w:val="both"/>
        <w:rPr>
          <w:rFonts w:ascii="Arial" w:hAnsi="Arial" w:cs="Arial"/>
          <w:color w:val="auto"/>
          <w:sz w:val="20"/>
          <w:szCs w:val="20"/>
        </w:rPr>
      </w:pPr>
      <w:r>
        <w:rPr>
          <w:rFonts w:ascii="Arial" w:hAnsi="Arial" w:cs="Arial"/>
          <w:color w:val="00000A"/>
          <w:sz w:val="20"/>
          <w:szCs w:val="20"/>
        </w:rPr>
        <w:t xml:space="preserve">Umowa zostaje </w:t>
      </w:r>
      <w:r>
        <w:rPr>
          <w:rFonts w:ascii="Arial" w:hAnsi="Arial" w:cs="Arial"/>
          <w:sz w:val="20"/>
          <w:szCs w:val="20"/>
          <w:lang w:eastAsia="pl-PL"/>
        </w:rPr>
        <w:t>zawarta</w:t>
      </w:r>
      <w:r>
        <w:rPr>
          <w:rFonts w:ascii="Arial" w:hAnsi="Arial" w:cs="Arial"/>
          <w:color w:val="00000A"/>
          <w:sz w:val="20"/>
          <w:szCs w:val="20"/>
        </w:rPr>
        <w:t xml:space="preserve"> </w:t>
      </w:r>
      <w:r w:rsidR="000A45F3">
        <w:rPr>
          <w:rFonts w:ascii="Arial" w:hAnsi="Arial" w:cs="Arial"/>
          <w:color w:val="00000A"/>
          <w:sz w:val="20"/>
          <w:szCs w:val="20"/>
        </w:rPr>
        <w:t xml:space="preserve">do </w:t>
      </w:r>
      <w:r>
        <w:rPr>
          <w:rFonts w:ascii="Arial" w:hAnsi="Arial" w:cs="Arial"/>
          <w:color w:val="00000A"/>
          <w:sz w:val="20"/>
          <w:szCs w:val="20"/>
        </w:rPr>
        <w:t>dnia</w:t>
      </w:r>
      <w:r w:rsidR="000A45F3" w:rsidRPr="00B63643">
        <w:rPr>
          <w:rFonts w:ascii="Arial" w:hAnsi="Arial" w:cs="Arial"/>
          <w:sz w:val="20"/>
          <w:szCs w:val="20"/>
        </w:rPr>
        <w:t xml:space="preserve"> 31 marca 2023 roku</w:t>
      </w:r>
      <w:r w:rsidR="000A45F3">
        <w:rPr>
          <w:rFonts w:ascii="Arial" w:hAnsi="Arial" w:cs="Arial"/>
          <w:color w:val="00000A"/>
          <w:sz w:val="20"/>
          <w:szCs w:val="20"/>
        </w:rPr>
        <w:t xml:space="preserve"> </w:t>
      </w:r>
      <w:r w:rsidR="0023644D">
        <w:rPr>
          <w:rFonts w:ascii="Arial" w:hAnsi="Arial" w:cs="Arial"/>
          <w:sz w:val="20"/>
          <w:szCs w:val="20"/>
          <w:lang w:eastAsia="ar-SA"/>
        </w:rPr>
        <w:t>.</w:t>
      </w:r>
    </w:p>
    <w:p w14:paraId="04358C76" w14:textId="40C8E672" w:rsidR="000E6430" w:rsidRPr="00691046" w:rsidRDefault="000E6430" w:rsidP="00BB2F45">
      <w:pPr>
        <w:pStyle w:val="Default"/>
        <w:numPr>
          <w:ilvl w:val="0"/>
          <w:numId w:val="14"/>
        </w:numPr>
        <w:autoSpaceDE w:val="0"/>
        <w:autoSpaceDN w:val="0"/>
        <w:adjustRightInd w:val="0"/>
        <w:spacing w:line="360" w:lineRule="auto"/>
        <w:ind w:left="284" w:hanging="284"/>
        <w:jc w:val="both"/>
        <w:rPr>
          <w:rFonts w:ascii="Arial" w:hAnsi="Arial" w:cs="Arial"/>
          <w:color w:val="auto"/>
          <w:sz w:val="20"/>
          <w:szCs w:val="20"/>
        </w:rPr>
      </w:pPr>
      <w:r w:rsidRPr="00691046">
        <w:rPr>
          <w:rFonts w:ascii="Arial" w:hAnsi="Arial" w:cs="Arial"/>
          <w:color w:val="auto"/>
          <w:sz w:val="20"/>
          <w:szCs w:val="20"/>
        </w:rPr>
        <w:t xml:space="preserve">Poza wypadkami przewidzianymi niniejszą Umową Zamawiający zastrzega możliwość rozwiązania umowy po uzyskaniu wystarczającej liczby </w:t>
      </w:r>
      <w:r w:rsidR="000A45F3" w:rsidRPr="00691046">
        <w:rPr>
          <w:rFonts w:ascii="Arial" w:hAnsi="Arial" w:cs="Arial"/>
          <w:color w:val="auto"/>
          <w:sz w:val="20"/>
          <w:szCs w:val="20"/>
        </w:rPr>
        <w:t xml:space="preserve">próbek biologicznych </w:t>
      </w:r>
      <w:r w:rsidRPr="00691046">
        <w:rPr>
          <w:rFonts w:ascii="Arial" w:hAnsi="Arial" w:cs="Arial"/>
          <w:color w:val="auto"/>
          <w:sz w:val="20"/>
          <w:szCs w:val="20"/>
        </w:rPr>
        <w:t>pozwalających</w:t>
      </w:r>
      <w:r w:rsidRPr="00691046">
        <w:rPr>
          <w:rFonts w:ascii="Arial" w:hAnsi="Arial" w:cs="Arial"/>
          <w:b/>
          <w:color w:val="auto"/>
          <w:sz w:val="20"/>
          <w:szCs w:val="20"/>
        </w:rPr>
        <w:t xml:space="preserve"> </w:t>
      </w:r>
      <w:r w:rsidRPr="00691046">
        <w:rPr>
          <w:rFonts w:ascii="Arial" w:hAnsi="Arial" w:cs="Arial"/>
          <w:color w:val="auto"/>
          <w:sz w:val="20"/>
          <w:szCs w:val="20"/>
        </w:rPr>
        <w:t>na osiągnięcie przez Zamawiającego celów bad</w:t>
      </w:r>
      <w:r w:rsidR="000A45F3" w:rsidRPr="00691046">
        <w:rPr>
          <w:rFonts w:ascii="Arial" w:hAnsi="Arial" w:cs="Arial"/>
          <w:color w:val="auto"/>
          <w:sz w:val="20"/>
          <w:szCs w:val="20"/>
        </w:rPr>
        <w:t>awczych zakładanych w projekcie</w:t>
      </w:r>
      <w:r w:rsidRPr="00691046">
        <w:rPr>
          <w:rFonts w:ascii="Arial" w:hAnsi="Arial" w:cs="Arial"/>
          <w:color w:val="auto"/>
          <w:sz w:val="20"/>
          <w:szCs w:val="20"/>
        </w:rPr>
        <w:t>.</w:t>
      </w:r>
    </w:p>
    <w:p w14:paraId="155A3B59" w14:textId="69B945FF" w:rsidR="000E6430" w:rsidRPr="00691046" w:rsidRDefault="000E6430" w:rsidP="00BB2F45">
      <w:pPr>
        <w:pStyle w:val="Default"/>
        <w:numPr>
          <w:ilvl w:val="0"/>
          <w:numId w:val="14"/>
        </w:numPr>
        <w:autoSpaceDE w:val="0"/>
        <w:autoSpaceDN w:val="0"/>
        <w:adjustRightInd w:val="0"/>
        <w:spacing w:line="360" w:lineRule="auto"/>
        <w:ind w:left="284" w:hanging="284"/>
        <w:jc w:val="both"/>
        <w:rPr>
          <w:rFonts w:ascii="Arial" w:hAnsi="Arial" w:cs="Arial"/>
          <w:color w:val="auto"/>
          <w:sz w:val="20"/>
          <w:szCs w:val="20"/>
        </w:rPr>
      </w:pPr>
      <w:r w:rsidRPr="00691046">
        <w:rPr>
          <w:rFonts w:ascii="Arial" w:hAnsi="Arial" w:cs="Arial"/>
          <w:color w:val="auto"/>
          <w:sz w:val="20"/>
          <w:szCs w:val="20"/>
        </w:rPr>
        <w:t xml:space="preserve">Usługa będzie świadczona u Wykonawcy </w:t>
      </w:r>
    </w:p>
    <w:p w14:paraId="41A38CD0" w14:textId="74285706" w:rsidR="000E6430" w:rsidRPr="00691046" w:rsidRDefault="000E6430" w:rsidP="00BB2F45">
      <w:pPr>
        <w:pStyle w:val="Default"/>
        <w:numPr>
          <w:ilvl w:val="0"/>
          <w:numId w:val="14"/>
        </w:numPr>
        <w:autoSpaceDE w:val="0"/>
        <w:autoSpaceDN w:val="0"/>
        <w:adjustRightInd w:val="0"/>
        <w:spacing w:line="360" w:lineRule="auto"/>
        <w:ind w:left="284" w:hanging="284"/>
        <w:jc w:val="both"/>
        <w:rPr>
          <w:rFonts w:ascii="Arial" w:hAnsi="Arial" w:cs="Arial"/>
          <w:color w:val="auto"/>
          <w:sz w:val="20"/>
          <w:szCs w:val="20"/>
        </w:rPr>
      </w:pPr>
      <w:r w:rsidRPr="00691046">
        <w:rPr>
          <w:rFonts w:ascii="Arial" w:hAnsi="Arial" w:cs="Arial"/>
          <w:color w:val="auto"/>
          <w:sz w:val="20"/>
          <w:szCs w:val="20"/>
          <w:lang w:eastAsia="pl-PL"/>
        </w:rPr>
        <w:t xml:space="preserve">Pobrane próbki materiału biologicznego wraz z wymaganą dokumentacją oraz wypełnionymi formularzami świadomej zgody </w:t>
      </w:r>
      <w:r w:rsidR="00CE14C2" w:rsidRPr="00691046">
        <w:rPr>
          <w:rFonts w:ascii="Arial" w:hAnsi="Arial" w:cs="Arial"/>
          <w:color w:val="auto"/>
          <w:sz w:val="20"/>
          <w:szCs w:val="20"/>
          <w:lang w:eastAsia="pl-PL"/>
        </w:rPr>
        <w:t xml:space="preserve">zostaną odebrane </w:t>
      </w:r>
      <w:r w:rsidR="00CE14C2" w:rsidRPr="0023644D">
        <w:rPr>
          <w:rFonts w:ascii="Arial" w:hAnsi="Arial" w:cs="Arial"/>
          <w:color w:val="auto"/>
          <w:sz w:val="20"/>
          <w:szCs w:val="20"/>
          <w:lang w:eastAsia="pl-PL"/>
        </w:rPr>
        <w:t>przez</w:t>
      </w:r>
      <w:r w:rsidR="00F140FB" w:rsidRPr="0023644D">
        <w:rPr>
          <w:rFonts w:ascii="Arial" w:hAnsi="Arial" w:cs="Arial"/>
          <w:color w:val="auto"/>
          <w:sz w:val="20"/>
          <w:szCs w:val="20"/>
          <w:lang w:eastAsia="pl-PL"/>
        </w:rPr>
        <w:t xml:space="preserve"> wskazanych przez Zamawiającego</w:t>
      </w:r>
      <w:r w:rsidR="00CE14C2" w:rsidRPr="0023644D">
        <w:rPr>
          <w:rFonts w:ascii="Arial" w:hAnsi="Arial" w:cs="Arial"/>
          <w:color w:val="auto"/>
          <w:sz w:val="20"/>
          <w:szCs w:val="20"/>
          <w:lang w:eastAsia="pl-PL"/>
        </w:rPr>
        <w:t xml:space="preserve"> </w:t>
      </w:r>
      <w:r w:rsidR="00CE14C2" w:rsidRPr="00691046">
        <w:rPr>
          <w:rFonts w:ascii="Arial" w:hAnsi="Arial" w:cs="Arial"/>
          <w:color w:val="auto"/>
          <w:sz w:val="20"/>
          <w:szCs w:val="20"/>
          <w:lang w:eastAsia="pl-PL"/>
        </w:rPr>
        <w:t>pracowników</w:t>
      </w:r>
      <w:r w:rsidRPr="00691046">
        <w:rPr>
          <w:rFonts w:ascii="Arial" w:hAnsi="Arial" w:cs="Arial"/>
          <w:color w:val="auto"/>
          <w:sz w:val="20"/>
          <w:szCs w:val="20"/>
          <w:lang w:eastAsia="pl-PL"/>
        </w:rPr>
        <w:t xml:space="preserve"> </w:t>
      </w:r>
      <w:r w:rsidR="00DF2058" w:rsidRPr="00691046">
        <w:rPr>
          <w:rFonts w:ascii="Arial" w:hAnsi="Arial" w:cs="Arial"/>
          <w:color w:val="auto"/>
          <w:sz w:val="20"/>
          <w:szCs w:val="20"/>
          <w:lang w:eastAsia="pl-PL"/>
        </w:rPr>
        <w:t>Katedry Biofarmacji i Farmakodynamiki</w:t>
      </w:r>
      <w:r w:rsidR="00D55B8E" w:rsidRPr="00691046">
        <w:rPr>
          <w:rFonts w:ascii="Arial" w:hAnsi="Arial" w:cs="Arial"/>
          <w:color w:val="auto"/>
          <w:sz w:val="20"/>
          <w:szCs w:val="20"/>
          <w:lang w:eastAsia="pl-PL"/>
        </w:rPr>
        <w:t>,</w:t>
      </w:r>
      <w:r w:rsidRPr="00691046">
        <w:rPr>
          <w:rFonts w:ascii="Arial" w:hAnsi="Arial" w:cs="Arial"/>
          <w:color w:val="auto"/>
          <w:sz w:val="20"/>
          <w:szCs w:val="20"/>
        </w:rPr>
        <w:t xml:space="preserve"> </w:t>
      </w:r>
      <w:r w:rsidR="00DF2058" w:rsidRPr="00691046">
        <w:rPr>
          <w:rFonts w:ascii="Arial" w:hAnsi="Arial" w:cs="Arial"/>
          <w:color w:val="auto"/>
          <w:sz w:val="20"/>
          <w:szCs w:val="20"/>
        </w:rPr>
        <w:t>al. Gen. J. Hallera 107, 80-416 Gdańsk</w:t>
      </w:r>
      <w:r w:rsidRPr="00691046">
        <w:rPr>
          <w:rFonts w:ascii="Arial" w:hAnsi="Arial" w:cs="Arial"/>
          <w:color w:val="auto"/>
          <w:sz w:val="20"/>
          <w:szCs w:val="20"/>
          <w:lang w:eastAsia="pl-PL"/>
        </w:rPr>
        <w:t xml:space="preserve">. </w:t>
      </w:r>
    </w:p>
    <w:p w14:paraId="3A5DEC57" w14:textId="4D3905FE" w:rsidR="000E6430" w:rsidRPr="00691046" w:rsidRDefault="000E6430" w:rsidP="00BB2F45">
      <w:pPr>
        <w:pStyle w:val="Default"/>
        <w:numPr>
          <w:ilvl w:val="0"/>
          <w:numId w:val="14"/>
        </w:numPr>
        <w:autoSpaceDE w:val="0"/>
        <w:autoSpaceDN w:val="0"/>
        <w:adjustRightInd w:val="0"/>
        <w:spacing w:line="360" w:lineRule="auto"/>
        <w:ind w:left="284" w:hanging="284"/>
        <w:jc w:val="both"/>
        <w:rPr>
          <w:rFonts w:ascii="Arial" w:hAnsi="Arial" w:cs="Arial"/>
          <w:color w:val="auto"/>
          <w:sz w:val="20"/>
          <w:szCs w:val="20"/>
        </w:rPr>
      </w:pPr>
      <w:r w:rsidRPr="00691046">
        <w:rPr>
          <w:rFonts w:ascii="Arial" w:hAnsi="Arial" w:cs="Arial"/>
          <w:color w:val="auto"/>
          <w:sz w:val="20"/>
          <w:szCs w:val="20"/>
        </w:rPr>
        <w:lastRenderedPageBreak/>
        <w:t xml:space="preserve">W siedzibie Zamawiającego materiał biologiczny wraz z </w:t>
      </w:r>
      <w:r w:rsidR="002E620C" w:rsidRPr="00691046">
        <w:rPr>
          <w:rFonts w:ascii="Arial" w:hAnsi="Arial" w:cs="Arial"/>
          <w:color w:val="auto"/>
          <w:sz w:val="20"/>
          <w:szCs w:val="20"/>
        </w:rPr>
        <w:t xml:space="preserve">zanonimizowanymi </w:t>
      </w:r>
      <w:r w:rsidRPr="00691046">
        <w:rPr>
          <w:rFonts w:ascii="Arial" w:hAnsi="Arial" w:cs="Arial"/>
          <w:color w:val="auto"/>
          <w:sz w:val="20"/>
          <w:szCs w:val="20"/>
        </w:rPr>
        <w:t>danymi klinicznymi będzie przechowywany</w:t>
      </w:r>
      <w:r w:rsidR="00DF2058" w:rsidRPr="00691046">
        <w:rPr>
          <w:rFonts w:ascii="Arial" w:hAnsi="Arial" w:cs="Arial"/>
          <w:color w:val="auto"/>
          <w:sz w:val="20"/>
          <w:szCs w:val="20"/>
        </w:rPr>
        <w:t xml:space="preserve"> w </w:t>
      </w:r>
      <w:r w:rsidR="002E620C" w:rsidRPr="00691046">
        <w:rPr>
          <w:rFonts w:ascii="Arial" w:hAnsi="Arial" w:cs="Arial"/>
          <w:color w:val="auto"/>
          <w:sz w:val="20"/>
          <w:szCs w:val="20"/>
          <w:lang w:eastAsia="pl-PL"/>
        </w:rPr>
        <w:t>Katedrze</w:t>
      </w:r>
      <w:r w:rsidR="00DF2058" w:rsidRPr="00691046">
        <w:rPr>
          <w:rFonts w:ascii="Arial" w:hAnsi="Arial" w:cs="Arial"/>
          <w:color w:val="auto"/>
          <w:sz w:val="20"/>
          <w:szCs w:val="20"/>
          <w:lang w:eastAsia="pl-PL"/>
        </w:rPr>
        <w:t xml:space="preserve"> Biofarmacji i Farmakodynamiki</w:t>
      </w:r>
      <w:r w:rsidR="00F140FB" w:rsidRPr="00691046">
        <w:rPr>
          <w:rFonts w:ascii="Arial" w:hAnsi="Arial" w:cs="Arial"/>
          <w:color w:val="auto"/>
          <w:sz w:val="20"/>
          <w:szCs w:val="20"/>
          <w:lang w:eastAsia="pl-PL"/>
        </w:rPr>
        <w:t>,</w:t>
      </w:r>
      <w:r w:rsidR="00DF2058" w:rsidRPr="00691046">
        <w:rPr>
          <w:rFonts w:ascii="Arial" w:hAnsi="Arial" w:cs="Arial"/>
          <w:color w:val="auto"/>
          <w:sz w:val="20"/>
          <w:szCs w:val="20"/>
        </w:rPr>
        <w:t xml:space="preserve"> al. Gen. J. Hallera 107, 80-416 Gdańsk</w:t>
      </w:r>
      <w:r w:rsidRPr="00691046">
        <w:rPr>
          <w:rFonts w:ascii="Arial" w:hAnsi="Arial" w:cs="Arial"/>
          <w:color w:val="auto"/>
          <w:sz w:val="20"/>
          <w:szCs w:val="20"/>
        </w:rPr>
        <w:t xml:space="preserve">. </w:t>
      </w:r>
    </w:p>
    <w:p w14:paraId="4040AB35" w14:textId="77777777" w:rsidR="00E663FF" w:rsidRPr="00691046" w:rsidRDefault="000E6430" w:rsidP="00BB2F45">
      <w:pPr>
        <w:pStyle w:val="Default"/>
        <w:numPr>
          <w:ilvl w:val="0"/>
          <w:numId w:val="14"/>
        </w:numPr>
        <w:autoSpaceDE w:val="0"/>
        <w:autoSpaceDN w:val="0"/>
        <w:adjustRightInd w:val="0"/>
        <w:spacing w:before="360" w:line="360" w:lineRule="auto"/>
        <w:ind w:left="284" w:hanging="284"/>
        <w:jc w:val="both"/>
        <w:rPr>
          <w:rFonts w:ascii="Arial" w:hAnsi="Arial" w:cs="Arial"/>
          <w:b/>
          <w:color w:val="auto"/>
          <w:sz w:val="20"/>
          <w:szCs w:val="20"/>
        </w:rPr>
      </w:pPr>
      <w:r w:rsidRPr="00691046">
        <w:rPr>
          <w:rFonts w:ascii="Arial" w:hAnsi="Arial" w:cs="Arial"/>
          <w:color w:val="auto"/>
          <w:sz w:val="20"/>
          <w:szCs w:val="20"/>
        </w:rPr>
        <w:t xml:space="preserve">Pobrane próby materiału biologicznego zostaną wykorzystane na potrzeby ww. projektu oraz w celu realizacji przyszłych projektów naukowych, które mogą zostać opracowane w miarę poszerzania wiedzy na temat </w:t>
      </w:r>
      <w:r w:rsidR="00E663FF" w:rsidRPr="00691046">
        <w:rPr>
          <w:rFonts w:ascii="Arial" w:hAnsi="Arial" w:cs="Arial"/>
          <w:color w:val="auto"/>
          <w:sz w:val="20"/>
          <w:szCs w:val="20"/>
        </w:rPr>
        <w:t xml:space="preserve">patomechanizmu </w:t>
      </w:r>
      <w:proofErr w:type="spellStart"/>
      <w:r w:rsidR="00E663FF" w:rsidRPr="00691046">
        <w:rPr>
          <w:rFonts w:ascii="Arial" w:hAnsi="Arial" w:cs="Arial"/>
          <w:color w:val="auto"/>
          <w:sz w:val="20"/>
          <w:szCs w:val="20"/>
        </w:rPr>
        <w:t>urosepsy</w:t>
      </w:r>
      <w:proofErr w:type="spellEnd"/>
      <w:r w:rsidR="00E663FF" w:rsidRPr="00691046">
        <w:rPr>
          <w:rFonts w:ascii="Arial" w:hAnsi="Arial" w:cs="Arial"/>
          <w:color w:val="auto"/>
          <w:sz w:val="20"/>
          <w:szCs w:val="20"/>
        </w:rPr>
        <w:t xml:space="preserve"> spowodowanej przez </w:t>
      </w:r>
      <w:proofErr w:type="spellStart"/>
      <w:r w:rsidR="00E663FF" w:rsidRPr="00233D75">
        <w:rPr>
          <w:rFonts w:ascii="Arial" w:hAnsi="Arial" w:cs="Arial"/>
          <w:i/>
          <w:color w:val="auto"/>
          <w:sz w:val="20"/>
          <w:szCs w:val="20"/>
        </w:rPr>
        <w:t>E.coli</w:t>
      </w:r>
      <w:proofErr w:type="spellEnd"/>
      <w:r w:rsidR="00E663FF" w:rsidRPr="00691046">
        <w:rPr>
          <w:rFonts w:ascii="Arial" w:hAnsi="Arial" w:cs="Arial"/>
          <w:color w:val="auto"/>
          <w:sz w:val="20"/>
          <w:szCs w:val="20"/>
        </w:rPr>
        <w:t>.</w:t>
      </w:r>
    </w:p>
    <w:p w14:paraId="0BF4F5C9" w14:textId="77777777" w:rsidR="000E6430" w:rsidRPr="00E663FF" w:rsidRDefault="000E6430" w:rsidP="00E663FF">
      <w:pPr>
        <w:pStyle w:val="Default"/>
        <w:autoSpaceDE w:val="0"/>
        <w:autoSpaceDN w:val="0"/>
        <w:adjustRightInd w:val="0"/>
        <w:spacing w:before="360" w:line="360" w:lineRule="auto"/>
        <w:ind w:left="284"/>
        <w:jc w:val="center"/>
        <w:rPr>
          <w:rFonts w:ascii="Arial" w:hAnsi="Arial" w:cs="Arial"/>
          <w:b/>
          <w:sz w:val="20"/>
          <w:szCs w:val="20"/>
        </w:rPr>
      </w:pPr>
      <w:r w:rsidRPr="00E663FF">
        <w:rPr>
          <w:rFonts w:ascii="Arial" w:hAnsi="Arial" w:cs="Arial"/>
          <w:color w:val="auto"/>
          <w:sz w:val="20"/>
          <w:szCs w:val="20"/>
        </w:rPr>
        <w:t xml:space="preserve"> </w:t>
      </w:r>
      <w:r w:rsidRPr="00E663FF">
        <w:rPr>
          <w:rFonts w:ascii="Arial" w:hAnsi="Arial" w:cs="Arial"/>
          <w:b/>
          <w:sz w:val="20"/>
          <w:szCs w:val="20"/>
        </w:rPr>
        <w:t>§ 4</w:t>
      </w:r>
    </w:p>
    <w:p w14:paraId="4F85D837" w14:textId="77777777" w:rsidR="000E6430" w:rsidRDefault="000E6430" w:rsidP="000E6430">
      <w:pPr>
        <w:spacing w:after="120" w:line="360" w:lineRule="auto"/>
        <w:jc w:val="center"/>
        <w:rPr>
          <w:rFonts w:ascii="Arial" w:hAnsi="Arial" w:cs="Arial"/>
          <w:sz w:val="20"/>
          <w:szCs w:val="20"/>
        </w:rPr>
      </w:pPr>
      <w:r>
        <w:rPr>
          <w:rFonts w:ascii="Arial" w:hAnsi="Arial" w:cs="Arial"/>
          <w:b/>
          <w:sz w:val="20"/>
          <w:szCs w:val="20"/>
        </w:rPr>
        <w:t xml:space="preserve">WYNAGRODZENIE </w:t>
      </w:r>
    </w:p>
    <w:p w14:paraId="5CC498A9" w14:textId="4C56054A" w:rsidR="000E6430" w:rsidRPr="006B0B9D" w:rsidRDefault="000E6430" w:rsidP="00BB2F45">
      <w:pPr>
        <w:pStyle w:val="Akapitzlist"/>
        <w:numPr>
          <w:ilvl w:val="0"/>
          <w:numId w:val="15"/>
        </w:numPr>
        <w:spacing w:after="0" w:line="360" w:lineRule="auto"/>
        <w:ind w:left="284" w:hanging="284"/>
        <w:jc w:val="both"/>
        <w:rPr>
          <w:rFonts w:ascii="Arial" w:hAnsi="Arial" w:cs="Arial"/>
          <w:sz w:val="20"/>
          <w:szCs w:val="20"/>
        </w:rPr>
      </w:pPr>
      <w:r w:rsidRPr="006B0B9D">
        <w:rPr>
          <w:rFonts w:ascii="Arial" w:hAnsi="Arial" w:cs="Arial"/>
          <w:sz w:val="20"/>
          <w:szCs w:val="20"/>
        </w:rPr>
        <w:t xml:space="preserve">Łączna wartość wynagrodzenia </w:t>
      </w:r>
      <w:r w:rsidRPr="006B0B9D">
        <w:rPr>
          <w:rFonts w:ascii="Arial" w:hAnsi="Arial" w:cs="Arial"/>
          <w:bCs/>
          <w:snapToGrid w:val="0"/>
          <w:sz w:val="20"/>
          <w:szCs w:val="20"/>
        </w:rPr>
        <w:t xml:space="preserve">w okresie obowiązywania umowy </w:t>
      </w:r>
      <w:r w:rsidRPr="006B0B9D">
        <w:rPr>
          <w:rFonts w:ascii="Arial" w:hAnsi="Arial" w:cs="Arial"/>
          <w:sz w:val="20"/>
          <w:szCs w:val="20"/>
        </w:rPr>
        <w:t xml:space="preserve">tytułem zwrotu kosztów </w:t>
      </w:r>
      <w:r w:rsidR="00E663FF" w:rsidRPr="006B0B9D">
        <w:rPr>
          <w:rFonts w:ascii="Arial" w:hAnsi="Arial" w:cs="Arial"/>
          <w:sz w:val="20"/>
          <w:szCs w:val="20"/>
        </w:rPr>
        <w:t xml:space="preserve">selekcji pacjentów, </w:t>
      </w:r>
      <w:r w:rsidRPr="006B0B9D">
        <w:rPr>
          <w:rFonts w:ascii="Arial" w:hAnsi="Arial" w:cs="Arial"/>
          <w:sz w:val="20"/>
          <w:szCs w:val="20"/>
        </w:rPr>
        <w:t>pobrania, przechowania i koordynacji procesu dostarczania próbek materiału biologicznego oraz zgód pacjentów wraz z wymaganą dokumentacją</w:t>
      </w:r>
      <w:r w:rsidRPr="006B0B9D">
        <w:rPr>
          <w:rFonts w:ascii="Arial" w:hAnsi="Arial" w:cs="Arial"/>
          <w:bCs/>
          <w:snapToGrid w:val="0"/>
          <w:sz w:val="20"/>
          <w:szCs w:val="20"/>
        </w:rPr>
        <w:t xml:space="preserve"> nie przekroczy kwoty</w:t>
      </w:r>
      <w:r w:rsidRPr="006B0B9D">
        <w:rPr>
          <w:rFonts w:ascii="Arial" w:hAnsi="Arial" w:cs="Arial"/>
          <w:sz w:val="20"/>
          <w:szCs w:val="20"/>
        </w:rPr>
        <w:t xml:space="preserve">: </w:t>
      </w:r>
      <w:r w:rsidRPr="006B0B9D">
        <w:rPr>
          <w:rFonts w:ascii="Arial" w:hAnsi="Arial" w:cs="Arial"/>
          <w:sz w:val="20"/>
          <w:szCs w:val="20"/>
        </w:rPr>
        <w:br/>
      </w:r>
      <w:r w:rsidR="00C93AF2">
        <w:rPr>
          <w:rFonts w:ascii="Arial" w:hAnsi="Arial" w:cs="Arial"/>
          <w:sz w:val="20"/>
          <w:szCs w:val="20"/>
        </w:rPr>
        <w:t>netto</w:t>
      </w:r>
      <w:r w:rsidRPr="006B0B9D">
        <w:rPr>
          <w:rFonts w:ascii="Arial" w:hAnsi="Arial" w:cs="Arial"/>
          <w:sz w:val="20"/>
          <w:szCs w:val="20"/>
        </w:rPr>
        <w:t xml:space="preserve"> </w:t>
      </w:r>
      <w:r w:rsidR="00E663FF" w:rsidRPr="006B0B9D">
        <w:rPr>
          <w:rFonts w:ascii="Arial" w:hAnsi="Arial" w:cs="Arial"/>
          <w:sz w:val="20"/>
          <w:szCs w:val="20"/>
        </w:rPr>
        <w:t>…………………………….</w:t>
      </w:r>
      <w:r w:rsidRPr="006B0B9D">
        <w:rPr>
          <w:rFonts w:ascii="Arial" w:hAnsi="Arial" w:cs="Arial"/>
          <w:sz w:val="20"/>
          <w:szCs w:val="20"/>
        </w:rPr>
        <w:t xml:space="preserve"> PLN (słownie: </w:t>
      </w:r>
      <w:r w:rsidR="00E663FF" w:rsidRPr="006B0B9D">
        <w:rPr>
          <w:rFonts w:ascii="Arial" w:hAnsi="Arial" w:cs="Arial"/>
          <w:sz w:val="20"/>
          <w:szCs w:val="20"/>
        </w:rPr>
        <w:t>………………………………………………..</w:t>
      </w:r>
      <w:r w:rsidRPr="006B0B9D">
        <w:rPr>
          <w:rFonts w:ascii="Arial" w:hAnsi="Arial" w:cs="Arial"/>
          <w:sz w:val="20"/>
          <w:szCs w:val="20"/>
        </w:rPr>
        <w:t xml:space="preserve"> złotych i 00/100)</w:t>
      </w:r>
      <w:r w:rsidR="00C93AF2">
        <w:rPr>
          <w:rFonts w:ascii="Arial" w:hAnsi="Arial" w:cs="Arial"/>
          <w:sz w:val="20"/>
          <w:szCs w:val="20"/>
        </w:rPr>
        <w:t xml:space="preserve"> powiększona o należny podatek.</w:t>
      </w:r>
    </w:p>
    <w:p w14:paraId="010C40D1" w14:textId="49612A0D" w:rsidR="0023644D" w:rsidRDefault="000E6430" w:rsidP="00BB2F45">
      <w:pPr>
        <w:pStyle w:val="Akapitzlist"/>
        <w:numPr>
          <w:ilvl w:val="0"/>
          <w:numId w:val="15"/>
        </w:numPr>
        <w:spacing w:after="0" w:line="360" w:lineRule="auto"/>
        <w:ind w:left="284" w:hanging="284"/>
        <w:jc w:val="both"/>
        <w:rPr>
          <w:rFonts w:ascii="Arial" w:hAnsi="Arial" w:cs="Arial"/>
          <w:sz w:val="20"/>
          <w:szCs w:val="20"/>
        </w:rPr>
      </w:pPr>
      <w:r w:rsidRPr="006B0B9D">
        <w:rPr>
          <w:rFonts w:ascii="Arial" w:hAnsi="Arial" w:cs="Arial"/>
          <w:sz w:val="20"/>
          <w:szCs w:val="20"/>
        </w:rPr>
        <w:t xml:space="preserve">Jednostkowa cena usługi </w:t>
      </w:r>
      <w:r w:rsidR="000066E8">
        <w:rPr>
          <w:rFonts w:ascii="Arial" w:hAnsi="Arial" w:cs="Arial"/>
          <w:sz w:val="20"/>
          <w:szCs w:val="20"/>
        </w:rPr>
        <w:t>netto</w:t>
      </w:r>
      <w:r w:rsidRPr="006B0B9D">
        <w:rPr>
          <w:rFonts w:ascii="Arial" w:hAnsi="Arial" w:cs="Arial"/>
          <w:sz w:val="20"/>
          <w:szCs w:val="20"/>
        </w:rPr>
        <w:t xml:space="preserve">, zgodnie z Załącznikiem nr 2 </w:t>
      </w:r>
      <w:r w:rsidR="00E663FF" w:rsidRPr="006B0B9D">
        <w:rPr>
          <w:rFonts w:ascii="Arial" w:hAnsi="Arial" w:cs="Arial"/>
          <w:sz w:val="20"/>
          <w:szCs w:val="20"/>
        </w:rPr>
        <w:t>do umowy (oferta cenowa) wynosi</w:t>
      </w:r>
      <w:r w:rsidR="002C11F6" w:rsidRPr="006B0B9D">
        <w:rPr>
          <w:rFonts w:ascii="Arial" w:hAnsi="Arial" w:cs="Arial"/>
          <w:sz w:val="20"/>
          <w:szCs w:val="20"/>
        </w:rPr>
        <w:t>:</w:t>
      </w:r>
      <w:r w:rsidR="00E663FF" w:rsidRPr="006B0B9D">
        <w:rPr>
          <w:rFonts w:ascii="Arial" w:hAnsi="Arial" w:cs="Arial"/>
          <w:sz w:val="20"/>
          <w:szCs w:val="20"/>
        </w:rPr>
        <w:t xml:space="preserve"> </w:t>
      </w:r>
    </w:p>
    <w:p w14:paraId="7D216DB2" w14:textId="2F97092B" w:rsidR="000E6430" w:rsidRPr="006B0B9D" w:rsidRDefault="002C11F6" w:rsidP="0023644D">
      <w:pPr>
        <w:pStyle w:val="Akapitzlist"/>
        <w:spacing w:after="0" w:line="360" w:lineRule="auto"/>
        <w:ind w:left="284"/>
        <w:jc w:val="both"/>
        <w:rPr>
          <w:rFonts w:ascii="Arial" w:hAnsi="Arial" w:cs="Arial"/>
          <w:sz w:val="20"/>
          <w:szCs w:val="20"/>
        </w:rPr>
      </w:pPr>
      <w:r w:rsidRPr="006B0B9D">
        <w:rPr>
          <w:rFonts w:ascii="Arial" w:hAnsi="Arial" w:cs="Arial"/>
          <w:sz w:val="20"/>
          <w:szCs w:val="20"/>
        </w:rPr>
        <w:t xml:space="preserve">a) za selekcję </w:t>
      </w:r>
      <w:r w:rsidR="00E663FF" w:rsidRPr="006B0B9D">
        <w:rPr>
          <w:rFonts w:ascii="Arial" w:hAnsi="Arial" w:cs="Arial"/>
          <w:sz w:val="20"/>
          <w:szCs w:val="20"/>
        </w:rPr>
        <w:t xml:space="preserve"> 1 pacjenta:  </w:t>
      </w:r>
      <w:r w:rsidRPr="006B0B9D">
        <w:rPr>
          <w:rFonts w:ascii="Arial" w:hAnsi="Arial" w:cs="Arial"/>
          <w:sz w:val="20"/>
          <w:szCs w:val="20"/>
        </w:rPr>
        <w:t>……………..zł,</w:t>
      </w:r>
    </w:p>
    <w:p w14:paraId="067A51DC" w14:textId="2565C413" w:rsidR="002C11F6" w:rsidRPr="006B0B9D" w:rsidRDefault="002C11F6" w:rsidP="002C11F6">
      <w:pPr>
        <w:pStyle w:val="Akapitzlist"/>
        <w:spacing w:after="0" w:line="360" w:lineRule="auto"/>
        <w:ind w:left="284"/>
        <w:jc w:val="both"/>
        <w:rPr>
          <w:rFonts w:ascii="Arial" w:hAnsi="Arial" w:cs="Arial"/>
          <w:sz w:val="20"/>
          <w:szCs w:val="20"/>
        </w:rPr>
      </w:pPr>
      <w:r w:rsidRPr="006B0B9D">
        <w:rPr>
          <w:rFonts w:ascii="Arial" w:hAnsi="Arial" w:cs="Arial"/>
          <w:sz w:val="20"/>
          <w:szCs w:val="20"/>
        </w:rPr>
        <w:t>b) za pobranie próbek biologicznych (mocz, krew) od 1 pacjenta</w:t>
      </w:r>
      <w:r w:rsidR="006B0B9D" w:rsidRPr="006B0B9D">
        <w:rPr>
          <w:rFonts w:ascii="Arial" w:hAnsi="Arial" w:cs="Arial"/>
          <w:sz w:val="20"/>
          <w:szCs w:val="20"/>
        </w:rPr>
        <w:t xml:space="preserve"> </w:t>
      </w:r>
      <w:r w:rsidRPr="006B0B9D">
        <w:rPr>
          <w:rFonts w:ascii="Arial" w:hAnsi="Arial" w:cs="Arial"/>
          <w:sz w:val="20"/>
          <w:szCs w:val="20"/>
        </w:rPr>
        <w:t>:………………….zł</w:t>
      </w:r>
      <w:r w:rsidR="00C93AF2">
        <w:rPr>
          <w:rFonts w:ascii="Arial" w:hAnsi="Arial" w:cs="Arial"/>
          <w:sz w:val="20"/>
          <w:szCs w:val="20"/>
        </w:rPr>
        <w:t xml:space="preserve">. </w:t>
      </w:r>
      <w:r w:rsidR="00C93AF2" w:rsidRPr="00C93AF2">
        <w:rPr>
          <w:rFonts w:ascii="Arial" w:hAnsi="Arial" w:cs="Arial"/>
          <w:sz w:val="20"/>
          <w:szCs w:val="20"/>
        </w:rPr>
        <w:t xml:space="preserve">Wynagrodzenie </w:t>
      </w:r>
      <w:r w:rsidR="000066E8">
        <w:rPr>
          <w:rFonts w:ascii="Arial" w:hAnsi="Arial" w:cs="Arial"/>
          <w:sz w:val="20"/>
          <w:szCs w:val="20"/>
        </w:rPr>
        <w:t>netto</w:t>
      </w:r>
      <w:r w:rsidR="00C93AF2" w:rsidRPr="00C93AF2">
        <w:rPr>
          <w:rFonts w:ascii="Arial" w:hAnsi="Arial" w:cs="Arial"/>
          <w:sz w:val="20"/>
          <w:szCs w:val="20"/>
        </w:rPr>
        <w:t xml:space="preserve"> za dany miesiąc kalendarzowy będzie wyliczane następująco: ilość wykonanych badań razy kwota </w:t>
      </w:r>
      <w:r w:rsidR="000066E8">
        <w:rPr>
          <w:rFonts w:ascii="Arial" w:hAnsi="Arial" w:cs="Arial"/>
          <w:sz w:val="20"/>
          <w:szCs w:val="20"/>
        </w:rPr>
        <w:t>netto</w:t>
      </w:r>
      <w:r w:rsidR="00C93AF2" w:rsidRPr="00C93AF2">
        <w:rPr>
          <w:rFonts w:ascii="Arial" w:hAnsi="Arial" w:cs="Arial"/>
          <w:sz w:val="20"/>
          <w:szCs w:val="20"/>
        </w:rPr>
        <w:t xml:space="preserve"> z </w:t>
      </w:r>
      <w:r w:rsidR="000066E8" w:rsidRPr="000066E8">
        <w:rPr>
          <w:rFonts w:ascii="Arial" w:hAnsi="Arial" w:cs="Arial"/>
          <w:sz w:val="20"/>
          <w:szCs w:val="20"/>
        </w:rPr>
        <w:t>§ 4</w:t>
      </w:r>
      <w:r w:rsidR="000066E8">
        <w:rPr>
          <w:rFonts w:ascii="Arial" w:hAnsi="Arial" w:cs="Arial"/>
          <w:sz w:val="20"/>
          <w:szCs w:val="20"/>
        </w:rPr>
        <w:t xml:space="preserve"> ust.2 a oraz </w:t>
      </w:r>
      <w:r w:rsidR="000066E8" w:rsidRPr="000066E8">
        <w:rPr>
          <w:rFonts w:ascii="Arial" w:hAnsi="Arial" w:cs="Arial"/>
          <w:sz w:val="20"/>
          <w:szCs w:val="20"/>
        </w:rPr>
        <w:t>§ 4</w:t>
      </w:r>
      <w:r w:rsidR="000066E8">
        <w:rPr>
          <w:rFonts w:ascii="Arial" w:hAnsi="Arial" w:cs="Arial"/>
          <w:sz w:val="20"/>
          <w:szCs w:val="20"/>
        </w:rPr>
        <w:t xml:space="preserve"> ust.2 b.</w:t>
      </w:r>
    </w:p>
    <w:p w14:paraId="1DA312B5" w14:textId="77777777" w:rsidR="000E6430" w:rsidRPr="006B0B9D" w:rsidRDefault="000E6430" w:rsidP="00BB2F45">
      <w:pPr>
        <w:pStyle w:val="Akapitzlist"/>
        <w:numPr>
          <w:ilvl w:val="0"/>
          <w:numId w:val="15"/>
        </w:numPr>
        <w:spacing w:after="0" w:line="360" w:lineRule="auto"/>
        <w:ind w:left="284" w:hanging="284"/>
        <w:jc w:val="both"/>
        <w:rPr>
          <w:rFonts w:ascii="Arial" w:hAnsi="Arial" w:cs="Arial"/>
          <w:sz w:val="20"/>
          <w:szCs w:val="20"/>
        </w:rPr>
      </w:pPr>
      <w:bookmarkStart w:id="5" w:name="_Hlk534395610"/>
      <w:r w:rsidRPr="006B0B9D">
        <w:rPr>
          <w:rFonts w:ascii="Arial" w:hAnsi="Arial" w:cs="Arial"/>
          <w:sz w:val="20"/>
          <w:szCs w:val="20"/>
        </w:rPr>
        <w:t>Wynagrodzenie obejmuje wszystkie elementy cenotwórcze wynikające z zakresu i sposobu realizacji przedmiotu umowy, w tym: wynagrodzenie koordynatora oraz personelu zaangażowanego w realizację przedmiotu umowy.</w:t>
      </w:r>
    </w:p>
    <w:bookmarkEnd w:id="5"/>
    <w:p w14:paraId="14115C8F" w14:textId="203014B7" w:rsidR="000E6430" w:rsidRPr="006B0B9D" w:rsidRDefault="000E6430" w:rsidP="00BB2F45">
      <w:pPr>
        <w:pStyle w:val="Akapitzlist"/>
        <w:numPr>
          <w:ilvl w:val="0"/>
          <w:numId w:val="15"/>
        </w:numPr>
        <w:spacing w:after="0" w:line="360" w:lineRule="auto"/>
        <w:ind w:left="284" w:hanging="284"/>
        <w:jc w:val="both"/>
        <w:rPr>
          <w:rFonts w:ascii="Arial" w:hAnsi="Arial" w:cs="Arial"/>
          <w:sz w:val="20"/>
          <w:szCs w:val="20"/>
        </w:rPr>
      </w:pPr>
      <w:r w:rsidRPr="006B0B9D">
        <w:rPr>
          <w:rFonts w:ascii="Arial" w:hAnsi="Arial" w:cs="Arial"/>
          <w:sz w:val="20"/>
          <w:szCs w:val="20"/>
        </w:rPr>
        <w:t>Rozliczenie za wykonane usługi odbywać się będzie fakturą wystawioną w ciągu 7 dni po zakończeniu każdego miesiąca, na podstawie zatwierdzonego protokołu odbioru/sprawozdania.</w:t>
      </w:r>
      <w:r w:rsidR="007E4FE7">
        <w:rPr>
          <w:rFonts w:ascii="Arial" w:hAnsi="Arial" w:cs="Arial"/>
          <w:sz w:val="20"/>
          <w:szCs w:val="20"/>
        </w:rPr>
        <w:t xml:space="preserve"> </w:t>
      </w:r>
    </w:p>
    <w:p w14:paraId="79189344" w14:textId="77777777" w:rsidR="000E6430" w:rsidRPr="006B0B9D" w:rsidRDefault="000E6430" w:rsidP="00BB2F45">
      <w:pPr>
        <w:pStyle w:val="Akapitzlist"/>
        <w:numPr>
          <w:ilvl w:val="0"/>
          <w:numId w:val="15"/>
        </w:numPr>
        <w:spacing w:after="0" w:line="360" w:lineRule="auto"/>
        <w:ind w:left="284" w:hanging="284"/>
        <w:jc w:val="both"/>
        <w:rPr>
          <w:rFonts w:ascii="Arial" w:hAnsi="Arial" w:cs="Arial"/>
          <w:sz w:val="20"/>
          <w:szCs w:val="20"/>
        </w:rPr>
      </w:pPr>
      <w:r w:rsidRPr="006B0B9D">
        <w:rPr>
          <w:rFonts w:ascii="Arial" w:hAnsi="Arial" w:cs="Arial"/>
          <w:color w:val="00000A"/>
          <w:sz w:val="20"/>
          <w:szCs w:val="20"/>
        </w:rPr>
        <w:t>Termin zapłaty faktury wyniesie 21 dni od daty otrzymania przez Zamawiającego prawidłowo wystawionej faktury, na konto Wykonawcy wskazane na fakturze.</w:t>
      </w:r>
    </w:p>
    <w:p w14:paraId="3ED6962F" w14:textId="77777777" w:rsidR="000E6430" w:rsidRDefault="000E6430" w:rsidP="00BB2F45">
      <w:pPr>
        <w:pStyle w:val="Akapitzlist"/>
        <w:numPr>
          <w:ilvl w:val="0"/>
          <w:numId w:val="15"/>
        </w:numPr>
        <w:spacing w:after="0" w:line="360" w:lineRule="auto"/>
        <w:ind w:left="284" w:hanging="284"/>
        <w:jc w:val="both"/>
        <w:rPr>
          <w:rFonts w:ascii="Arial" w:hAnsi="Arial" w:cs="Arial"/>
          <w:sz w:val="20"/>
          <w:szCs w:val="20"/>
        </w:rPr>
      </w:pPr>
      <w:r w:rsidRPr="006B0B9D">
        <w:rPr>
          <w:rFonts w:ascii="Arial" w:hAnsi="Arial" w:cs="Arial"/>
          <w:sz w:val="20"/>
          <w:szCs w:val="20"/>
        </w:rPr>
        <w:t>Za dzień zapłaty uważać się będzie dzień obciążenia rachunku Zamawiającego</w:t>
      </w:r>
      <w:r>
        <w:rPr>
          <w:rFonts w:ascii="Arial" w:hAnsi="Arial" w:cs="Arial"/>
          <w:sz w:val="20"/>
          <w:szCs w:val="20"/>
        </w:rPr>
        <w:t>.</w:t>
      </w:r>
    </w:p>
    <w:p w14:paraId="494C53ED" w14:textId="77777777" w:rsidR="000E6430" w:rsidRDefault="000E6430" w:rsidP="000E6430">
      <w:pPr>
        <w:spacing w:before="360" w:after="0" w:line="360" w:lineRule="auto"/>
        <w:jc w:val="center"/>
        <w:rPr>
          <w:rFonts w:ascii="Arial" w:hAnsi="Arial" w:cs="Arial"/>
          <w:b/>
          <w:color w:val="00000A"/>
          <w:sz w:val="20"/>
          <w:szCs w:val="20"/>
        </w:rPr>
      </w:pPr>
      <w:r>
        <w:rPr>
          <w:rFonts w:ascii="Arial" w:hAnsi="Arial" w:cs="Arial"/>
          <w:b/>
          <w:color w:val="00000A"/>
          <w:sz w:val="20"/>
          <w:szCs w:val="20"/>
        </w:rPr>
        <w:t xml:space="preserve">§ 5 </w:t>
      </w:r>
    </w:p>
    <w:p w14:paraId="103C968C" w14:textId="77777777" w:rsidR="000E6430" w:rsidRDefault="000E6430" w:rsidP="000E6430">
      <w:pPr>
        <w:spacing w:after="120" w:line="360" w:lineRule="auto"/>
        <w:jc w:val="center"/>
        <w:rPr>
          <w:rFonts w:ascii="Arial" w:hAnsi="Arial" w:cs="Arial"/>
          <w:b/>
          <w:color w:val="00000A"/>
          <w:sz w:val="20"/>
          <w:szCs w:val="20"/>
        </w:rPr>
      </w:pPr>
      <w:r>
        <w:rPr>
          <w:rFonts w:ascii="Arial" w:hAnsi="Arial" w:cs="Arial"/>
          <w:b/>
          <w:sz w:val="20"/>
          <w:szCs w:val="20"/>
        </w:rPr>
        <w:t>WARUNKI</w:t>
      </w:r>
      <w:r>
        <w:rPr>
          <w:rFonts w:ascii="Arial" w:hAnsi="Arial" w:cs="Arial"/>
          <w:b/>
          <w:color w:val="00000A"/>
          <w:sz w:val="20"/>
          <w:szCs w:val="20"/>
        </w:rPr>
        <w:t xml:space="preserve"> REALIZACJI</w:t>
      </w:r>
    </w:p>
    <w:p w14:paraId="7F683E77" w14:textId="783D4B9D" w:rsidR="000E6430" w:rsidRDefault="000E6430" w:rsidP="000E6430">
      <w:pPr>
        <w:autoSpaceDE w:val="0"/>
        <w:autoSpaceDN w:val="0"/>
        <w:adjustRightInd w:val="0"/>
        <w:spacing w:line="360" w:lineRule="auto"/>
        <w:jc w:val="both"/>
        <w:rPr>
          <w:rFonts w:ascii="Arial" w:hAnsi="Arial" w:cs="Arial"/>
          <w:sz w:val="20"/>
          <w:szCs w:val="20"/>
        </w:rPr>
      </w:pPr>
      <w:r>
        <w:rPr>
          <w:rFonts w:ascii="Arial" w:hAnsi="Arial" w:cs="Arial"/>
          <w:sz w:val="20"/>
          <w:szCs w:val="20"/>
        </w:rPr>
        <w:t>Wykonawca oświadcza, że usługa będzie świadczona zgodne z warunkami podanymi w opisie przedmiotu zamówienia – Załącznik nr 1 do umowy.</w:t>
      </w:r>
    </w:p>
    <w:p w14:paraId="628ACFD4" w14:textId="0253D35B" w:rsidR="00445D4B" w:rsidRDefault="00445D4B" w:rsidP="000E6430">
      <w:pPr>
        <w:autoSpaceDE w:val="0"/>
        <w:autoSpaceDN w:val="0"/>
        <w:adjustRightInd w:val="0"/>
        <w:spacing w:line="360" w:lineRule="auto"/>
        <w:jc w:val="both"/>
        <w:rPr>
          <w:rFonts w:ascii="Arial" w:hAnsi="Arial" w:cs="Arial"/>
          <w:sz w:val="20"/>
          <w:szCs w:val="20"/>
        </w:rPr>
      </w:pPr>
    </w:p>
    <w:p w14:paraId="64E00DA4" w14:textId="77777777" w:rsidR="00445D4B" w:rsidRDefault="00445D4B" w:rsidP="000E6430">
      <w:pPr>
        <w:autoSpaceDE w:val="0"/>
        <w:autoSpaceDN w:val="0"/>
        <w:adjustRightInd w:val="0"/>
        <w:spacing w:line="360" w:lineRule="auto"/>
        <w:jc w:val="both"/>
        <w:rPr>
          <w:rFonts w:ascii="Arial" w:hAnsi="Arial" w:cs="Arial"/>
          <w:sz w:val="20"/>
          <w:szCs w:val="20"/>
        </w:rPr>
      </w:pPr>
    </w:p>
    <w:p w14:paraId="5D31519E" w14:textId="77777777" w:rsidR="000E6430" w:rsidRDefault="000E6430" w:rsidP="000E6430">
      <w:pPr>
        <w:spacing w:before="360" w:after="0" w:line="360" w:lineRule="auto"/>
        <w:jc w:val="center"/>
        <w:rPr>
          <w:rFonts w:ascii="Arial" w:hAnsi="Arial" w:cs="Arial"/>
          <w:b/>
          <w:color w:val="00000A"/>
          <w:sz w:val="20"/>
          <w:szCs w:val="20"/>
        </w:rPr>
      </w:pPr>
      <w:r>
        <w:rPr>
          <w:rFonts w:ascii="Arial" w:hAnsi="Arial" w:cs="Arial"/>
          <w:b/>
          <w:color w:val="00000A"/>
          <w:sz w:val="20"/>
          <w:szCs w:val="20"/>
        </w:rPr>
        <w:t>§ 6</w:t>
      </w:r>
    </w:p>
    <w:p w14:paraId="4814F3F0" w14:textId="1B4000BE" w:rsidR="000E6430" w:rsidRDefault="000E6430" w:rsidP="000E6430">
      <w:pPr>
        <w:spacing w:after="120" w:line="360" w:lineRule="auto"/>
        <w:jc w:val="center"/>
        <w:rPr>
          <w:rFonts w:ascii="Arial" w:hAnsi="Arial" w:cs="Arial"/>
          <w:b/>
          <w:sz w:val="20"/>
          <w:szCs w:val="20"/>
        </w:rPr>
      </w:pPr>
      <w:r>
        <w:rPr>
          <w:rFonts w:ascii="Arial" w:hAnsi="Arial" w:cs="Arial"/>
          <w:b/>
          <w:sz w:val="20"/>
          <w:szCs w:val="20"/>
        </w:rPr>
        <w:t>ZAKRES ZADA</w:t>
      </w:r>
      <w:r w:rsidR="00F140FB">
        <w:rPr>
          <w:rFonts w:ascii="Arial" w:hAnsi="Arial" w:cs="Arial"/>
          <w:b/>
          <w:sz w:val="20"/>
          <w:szCs w:val="20"/>
        </w:rPr>
        <w:t>Ń</w:t>
      </w:r>
      <w:r>
        <w:rPr>
          <w:rFonts w:ascii="Arial" w:hAnsi="Arial" w:cs="Arial"/>
          <w:b/>
          <w:sz w:val="20"/>
          <w:szCs w:val="20"/>
        </w:rPr>
        <w:t xml:space="preserve"> KOORDYNATORA</w:t>
      </w:r>
    </w:p>
    <w:p w14:paraId="66DF1A59" w14:textId="77777777" w:rsidR="000E6430" w:rsidRDefault="000E6430" w:rsidP="000E6430">
      <w:pPr>
        <w:spacing w:after="0" w:line="360" w:lineRule="auto"/>
        <w:rPr>
          <w:rFonts w:ascii="Arial" w:hAnsi="Arial" w:cs="Arial"/>
          <w:sz w:val="20"/>
          <w:szCs w:val="20"/>
        </w:rPr>
      </w:pPr>
      <w:r>
        <w:rPr>
          <w:rFonts w:ascii="Arial" w:hAnsi="Arial" w:cs="Arial"/>
          <w:sz w:val="20"/>
          <w:szCs w:val="20"/>
        </w:rPr>
        <w:t xml:space="preserve">Zakres zadań koordynatora po stronie Wykonawcy obejmuje: </w:t>
      </w:r>
    </w:p>
    <w:p w14:paraId="1802B235" w14:textId="77777777" w:rsidR="002C11F6" w:rsidRPr="006B0B9D" w:rsidRDefault="002C11F6" w:rsidP="002C11F6">
      <w:pPr>
        <w:autoSpaceDE w:val="0"/>
        <w:autoSpaceDN w:val="0"/>
        <w:adjustRightInd w:val="0"/>
        <w:spacing w:after="0" w:line="360" w:lineRule="auto"/>
        <w:jc w:val="both"/>
        <w:rPr>
          <w:rFonts w:ascii="Arial" w:hAnsi="Arial" w:cs="Arial"/>
          <w:sz w:val="20"/>
          <w:szCs w:val="20"/>
        </w:rPr>
      </w:pPr>
      <w:r w:rsidRPr="006B0B9D">
        <w:rPr>
          <w:rFonts w:ascii="Arial" w:hAnsi="Arial" w:cs="Arial"/>
          <w:sz w:val="20"/>
          <w:szCs w:val="20"/>
        </w:rPr>
        <w:t xml:space="preserve">1.  Koordynowanie przebiegu pozyskiwania próbek materiału biologicznego zgodnie z dokumentacją </w:t>
      </w:r>
    </w:p>
    <w:p w14:paraId="3A7B67FB" w14:textId="50558504" w:rsidR="002C11F6" w:rsidRDefault="002C11F6" w:rsidP="002C11F6">
      <w:pPr>
        <w:autoSpaceDE w:val="0"/>
        <w:autoSpaceDN w:val="0"/>
        <w:adjustRightInd w:val="0"/>
        <w:spacing w:after="0" w:line="360" w:lineRule="auto"/>
        <w:jc w:val="both"/>
        <w:rPr>
          <w:rFonts w:ascii="Arial" w:hAnsi="Arial" w:cs="Arial"/>
          <w:sz w:val="20"/>
          <w:szCs w:val="20"/>
        </w:rPr>
      </w:pPr>
      <w:r w:rsidRPr="006B0B9D">
        <w:rPr>
          <w:rFonts w:ascii="Arial" w:hAnsi="Arial" w:cs="Arial"/>
          <w:sz w:val="20"/>
          <w:szCs w:val="20"/>
        </w:rPr>
        <w:t xml:space="preserve">i wytycznymi zatwierdzonymi przez Komisję Bioetyczną. Informacje zostaną udostępnione po podpisaniu umowy o dofinansowanie. </w:t>
      </w:r>
    </w:p>
    <w:p w14:paraId="7BDCD05A" w14:textId="7AD52A6C" w:rsidR="00405A1A" w:rsidRPr="006B0B9D" w:rsidRDefault="00405A1A" w:rsidP="002C11F6">
      <w:pPr>
        <w:autoSpaceDE w:val="0"/>
        <w:autoSpaceDN w:val="0"/>
        <w:adjustRightInd w:val="0"/>
        <w:spacing w:after="0" w:line="360" w:lineRule="auto"/>
        <w:jc w:val="both"/>
        <w:rPr>
          <w:rFonts w:ascii="Arial" w:hAnsi="Arial" w:cs="Arial"/>
          <w:sz w:val="20"/>
          <w:szCs w:val="20"/>
        </w:rPr>
      </w:pPr>
      <w:r>
        <w:rPr>
          <w:rFonts w:ascii="Arial" w:hAnsi="Arial" w:cs="Arial"/>
          <w:sz w:val="20"/>
          <w:szCs w:val="20"/>
        </w:rPr>
        <w:t xml:space="preserve">2. </w:t>
      </w:r>
      <w:r w:rsidRPr="00405A1A">
        <w:rPr>
          <w:rFonts w:ascii="Arial" w:hAnsi="Arial" w:cs="Arial"/>
          <w:sz w:val="20"/>
          <w:szCs w:val="20"/>
        </w:rPr>
        <w:t>Informowanie Pacjent</w:t>
      </w:r>
      <w:r>
        <w:rPr>
          <w:rFonts w:ascii="Arial" w:hAnsi="Arial" w:cs="Arial"/>
          <w:sz w:val="20"/>
          <w:szCs w:val="20"/>
        </w:rPr>
        <w:t>ów</w:t>
      </w:r>
      <w:r w:rsidRPr="00405A1A">
        <w:rPr>
          <w:rFonts w:ascii="Arial" w:hAnsi="Arial" w:cs="Arial"/>
          <w:sz w:val="20"/>
          <w:szCs w:val="20"/>
        </w:rPr>
        <w:t xml:space="preserve"> o badaniu - przekazywanie świadomych zgód do podpisu przez Pacjentów.</w:t>
      </w:r>
    </w:p>
    <w:p w14:paraId="2B50E206" w14:textId="5B3AC7EF" w:rsidR="002C11F6" w:rsidRPr="006B0B9D" w:rsidRDefault="00445D4B" w:rsidP="002C11F6">
      <w:pPr>
        <w:autoSpaceDE w:val="0"/>
        <w:autoSpaceDN w:val="0"/>
        <w:adjustRightInd w:val="0"/>
        <w:spacing w:after="0" w:line="360" w:lineRule="auto"/>
        <w:jc w:val="both"/>
        <w:rPr>
          <w:rFonts w:ascii="Arial" w:hAnsi="Arial" w:cs="Arial"/>
          <w:sz w:val="20"/>
          <w:szCs w:val="20"/>
        </w:rPr>
      </w:pPr>
      <w:r>
        <w:rPr>
          <w:rFonts w:ascii="Arial" w:hAnsi="Arial" w:cs="Arial"/>
          <w:sz w:val="20"/>
          <w:szCs w:val="20"/>
        </w:rPr>
        <w:t>3</w:t>
      </w:r>
      <w:r w:rsidR="002C11F6" w:rsidRPr="006B0B9D">
        <w:rPr>
          <w:rFonts w:ascii="Arial" w:hAnsi="Arial" w:cs="Arial"/>
          <w:sz w:val="20"/>
          <w:szCs w:val="20"/>
        </w:rPr>
        <w:t>.  Monitorowanie i raportowanie o ilości pozyskiwanych próbek miesięcznie.</w:t>
      </w:r>
    </w:p>
    <w:p w14:paraId="58FBD1DA" w14:textId="77777777" w:rsidR="002C11F6" w:rsidRDefault="002C11F6" w:rsidP="000E6430">
      <w:pPr>
        <w:spacing w:after="0" w:line="360" w:lineRule="auto"/>
        <w:rPr>
          <w:rFonts w:ascii="Arial" w:hAnsi="Arial" w:cs="Arial"/>
          <w:color w:val="00000A"/>
          <w:sz w:val="20"/>
          <w:szCs w:val="20"/>
        </w:rPr>
      </w:pPr>
    </w:p>
    <w:p w14:paraId="4FAE7196" w14:textId="77777777" w:rsidR="000E6430" w:rsidRDefault="000E6430" w:rsidP="000E6430">
      <w:pPr>
        <w:spacing w:before="360" w:after="0" w:line="360" w:lineRule="auto"/>
        <w:jc w:val="center"/>
        <w:rPr>
          <w:rFonts w:ascii="Arial" w:hAnsi="Arial" w:cs="Arial"/>
          <w:b/>
          <w:bCs/>
          <w:sz w:val="20"/>
          <w:szCs w:val="20"/>
        </w:rPr>
      </w:pPr>
      <w:r>
        <w:rPr>
          <w:rFonts w:ascii="Arial" w:hAnsi="Arial" w:cs="Arial"/>
          <w:b/>
          <w:bCs/>
          <w:sz w:val="20"/>
          <w:szCs w:val="20"/>
        </w:rPr>
        <w:t>§ 7</w:t>
      </w:r>
    </w:p>
    <w:p w14:paraId="724855B7" w14:textId="77777777" w:rsidR="000E6430" w:rsidRDefault="000E6430" w:rsidP="000E6430">
      <w:pPr>
        <w:spacing w:after="120" w:line="360" w:lineRule="auto"/>
        <w:jc w:val="center"/>
        <w:rPr>
          <w:rFonts w:ascii="Arial" w:hAnsi="Arial" w:cs="Arial"/>
          <w:b/>
          <w:bCs/>
          <w:sz w:val="20"/>
          <w:szCs w:val="20"/>
        </w:rPr>
      </w:pPr>
      <w:r>
        <w:rPr>
          <w:rFonts w:ascii="Arial" w:hAnsi="Arial" w:cs="Arial"/>
          <w:b/>
          <w:bCs/>
          <w:sz w:val="20"/>
          <w:szCs w:val="20"/>
        </w:rPr>
        <w:t xml:space="preserve">KARY UMOWNE I </w:t>
      </w:r>
      <w:r>
        <w:rPr>
          <w:rFonts w:ascii="Arial" w:hAnsi="Arial" w:cs="Arial"/>
          <w:b/>
          <w:sz w:val="20"/>
          <w:szCs w:val="20"/>
        </w:rPr>
        <w:t>ODSTĄPIENIE</w:t>
      </w:r>
      <w:r>
        <w:rPr>
          <w:rFonts w:ascii="Arial" w:hAnsi="Arial" w:cs="Arial"/>
          <w:b/>
          <w:bCs/>
          <w:sz w:val="20"/>
          <w:szCs w:val="20"/>
        </w:rPr>
        <w:t xml:space="preserve"> OD UMOWY</w:t>
      </w:r>
    </w:p>
    <w:p w14:paraId="5C0D3F98" w14:textId="65B992E8" w:rsidR="000E6430" w:rsidRPr="00480D51" w:rsidRDefault="000E6430" w:rsidP="00BB2F45">
      <w:pPr>
        <w:pStyle w:val="Akapitzlist"/>
        <w:numPr>
          <w:ilvl w:val="0"/>
          <w:numId w:val="16"/>
        </w:numPr>
        <w:autoSpaceDE w:val="0"/>
        <w:autoSpaceDN w:val="0"/>
        <w:adjustRightInd w:val="0"/>
        <w:spacing w:after="0" w:line="360" w:lineRule="auto"/>
        <w:ind w:left="284" w:hanging="284"/>
        <w:jc w:val="both"/>
        <w:rPr>
          <w:rFonts w:ascii="Arial" w:hAnsi="Arial" w:cs="Arial"/>
          <w:sz w:val="20"/>
          <w:szCs w:val="20"/>
        </w:rPr>
      </w:pPr>
      <w:r>
        <w:rPr>
          <w:rFonts w:ascii="Arial" w:hAnsi="Arial" w:cs="Arial"/>
          <w:sz w:val="20"/>
          <w:szCs w:val="20"/>
        </w:rPr>
        <w:t xml:space="preserve">Wykonawca zapłaci Zamawiającemu karę umowną za odstąpienie od realizacji umowy przez którąkolwiek ze stron z przyczyn leżących po stronie Wykonawcy w wysokości </w:t>
      </w:r>
      <w:r w:rsidR="007E4FE7">
        <w:rPr>
          <w:rFonts w:ascii="Arial" w:hAnsi="Arial" w:cs="Arial"/>
          <w:sz w:val="20"/>
          <w:szCs w:val="20"/>
        </w:rPr>
        <w:t>2</w:t>
      </w:r>
      <w:r>
        <w:rPr>
          <w:rFonts w:ascii="Arial" w:hAnsi="Arial" w:cs="Arial"/>
          <w:sz w:val="20"/>
          <w:szCs w:val="20"/>
        </w:rPr>
        <w:t>0% wynagrodze</w:t>
      </w:r>
      <w:r w:rsidR="00480D51">
        <w:rPr>
          <w:rFonts w:ascii="Arial" w:hAnsi="Arial" w:cs="Arial"/>
          <w:sz w:val="20"/>
          <w:szCs w:val="20"/>
        </w:rPr>
        <w:t xml:space="preserve">nia netto wskazanego </w:t>
      </w:r>
      <w:r w:rsidR="00480D51" w:rsidRPr="00480D51">
        <w:rPr>
          <w:rFonts w:ascii="Arial" w:hAnsi="Arial" w:cs="Arial"/>
          <w:sz w:val="20"/>
          <w:szCs w:val="20"/>
        </w:rPr>
        <w:t xml:space="preserve">w </w:t>
      </w:r>
      <w:r w:rsidR="00480D51" w:rsidRPr="00480D51">
        <w:rPr>
          <w:rFonts w:ascii="Arial" w:hAnsi="Arial" w:cs="Arial"/>
          <w:bCs/>
          <w:sz w:val="20"/>
          <w:szCs w:val="20"/>
        </w:rPr>
        <w:t>§</w:t>
      </w:r>
      <w:r w:rsidR="00480D51" w:rsidRPr="00480D51">
        <w:rPr>
          <w:rFonts w:ascii="Arial" w:hAnsi="Arial" w:cs="Arial"/>
          <w:sz w:val="20"/>
          <w:szCs w:val="20"/>
        </w:rPr>
        <w:t xml:space="preserve"> 4 ust.1</w:t>
      </w:r>
      <w:r w:rsidR="007E4FE7">
        <w:rPr>
          <w:rFonts w:ascii="Arial" w:hAnsi="Arial" w:cs="Arial"/>
          <w:sz w:val="20"/>
          <w:szCs w:val="20"/>
        </w:rPr>
        <w:t xml:space="preserve"> </w:t>
      </w:r>
    </w:p>
    <w:p w14:paraId="034D9CA3" w14:textId="77777777" w:rsidR="000E6430" w:rsidRDefault="000E6430" w:rsidP="00BB2F45">
      <w:pPr>
        <w:pStyle w:val="Akapitzlist"/>
        <w:numPr>
          <w:ilvl w:val="0"/>
          <w:numId w:val="16"/>
        </w:numPr>
        <w:autoSpaceDE w:val="0"/>
        <w:autoSpaceDN w:val="0"/>
        <w:adjustRightInd w:val="0"/>
        <w:spacing w:after="0" w:line="360" w:lineRule="auto"/>
        <w:ind w:left="284" w:hanging="284"/>
        <w:jc w:val="both"/>
        <w:rPr>
          <w:rFonts w:ascii="Arial" w:hAnsi="Arial" w:cs="Arial"/>
          <w:sz w:val="20"/>
          <w:szCs w:val="20"/>
        </w:rPr>
      </w:pPr>
      <w:r>
        <w:rPr>
          <w:rFonts w:ascii="Arial" w:hAnsi="Arial" w:cs="Arial"/>
          <w:sz w:val="20"/>
          <w:szCs w:val="20"/>
        </w:rPr>
        <w:t>Zamawiający może odstąpić od umowy bez prawa odszkodowania dla Wykonawcy, jeżeli Wykonawca nienależycie wykonuje swoje zobowiązania umowne i nie usunął stwierdzonych naruszeń w wyznaczonym terminie 14 dni, pomimo pisemnego wezwania do ich usunięcia w wyznaczonym terminie, pod rygorem odstąpienia od umowy.</w:t>
      </w:r>
    </w:p>
    <w:p w14:paraId="537EDAB4" w14:textId="02A0DB37" w:rsidR="000E6430" w:rsidRDefault="000E6430" w:rsidP="00BB2F45">
      <w:pPr>
        <w:pStyle w:val="Akapitzlist"/>
        <w:numPr>
          <w:ilvl w:val="0"/>
          <w:numId w:val="16"/>
        </w:numPr>
        <w:autoSpaceDE w:val="0"/>
        <w:autoSpaceDN w:val="0"/>
        <w:adjustRightInd w:val="0"/>
        <w:spacing w:after="0" w:line="360" w:lineRule="auto"/>
        <w:ind w:left="284" w:hanging="284"/>
        <w:jc w:val="both"/>
        <w:rPr>
          <w:rFonts w:ascii="Arial" w:hAnsi="Arial" w:cs="Arial"/>
          <w:sz w:val="20"/>
          <w:szCs w:val="20"/>
        </w:rPr>
      </w:pPr>
      <w:r>
        <w:rPr>
          <w:rFonts w:ascii="Arial" w:hAnsi="Arial" w:cs="Arial"/>
          <w:sz w:val="20"/>
          <w:szCs w:val="20"/>
        </w:rPr>
        <w:t>Oświadczenie o odstąpieniu od umowy powinno zostać złożone na piśmie w terminie 30 dni od daty powzięcia przez stronę wiadomości o wystąpieniu okoliczności determinującej odstąpienie od umowy.</w:t>
      </w:r>
    </w:p>
    <w:p w14:paraId="2ACF8E80" w14:textId="22C1AEAC" w:rsidR="007E4FE7" w:rsidRDefault="005F31D0" w:rsidP="007E4FE7">
      <w:pPr>
        <w:pStyle w:val="Akapitzlist"/>
        <w:numPr>
          <w:ilvl w:val="0"/>
          <w:numId w:val="16"/>
        </w:numPr>
        <w:autoSpaceDE w:val="0"/>
        <w:autoSpaceDN w:val="0"/>
        <w:adjustRightInd w:val="0"/>
        <w:spacing w:after="0" w:line="360" w:lineRule="auto"/>
        <w:ind w:left="284" w:hanging="284"/>
        <w:jc w:val="both"/>
        <w:rPr>
          <w:rFonts w:ascii="Arial" w:hAnsi="Arial" w:cs="Arial"/>
          <w:sz w:val="20"/>
          <w:szCs w:val="20"/>
        </w:rPr>
      </w:pPr>
      <w:r w:rsidRPr="005F31D0">
        <w:rPr>
          <w:rFonts w:ascii="Arial" w:hAnsi="Arial" w:cs="Arial"/>
          <w:color w:val="00000A"/>
          <w:sz w:val="20"/>
          <w:szCs w:val="20"/>
        </w:rPr>
        <w:t xml:space="preserve">W przypadku nie wykonania </w:t>
      </w:r>
      <w:r>
        <w:rPr>
          <w:rFonts w:ascii="Arial" w:hAnsi="Arial" w:cs="Arial"/>
          <w:color w:val="00000A"/>
          <w:sz w:val="20"/>
          <w:szCs w:val="20"/>
        </w:rPr>
        <w:t>usługi</w:t>
      </w:r>
      <w:r w:rsidRPr="005F31D0">
        <w:rPr>
          <w:rFonts w:ascii="Arial" w:hAnsi="Arial" w:cs="Arial"/>
          <w:color w:val="00000A"/>
          <w:sz w:val="20"/>
          <w:szCs w:val="20"/>
        </w:rPr>
        <w:t xml:space="preserve"> </w:t>
      </w:r>
      <w:r w:rsidR="007E4FE7">
        <w:rPr>
          <w:rFonts w:ascii="Arial" w:hAnsi="Arial" w:cs="Arial"/>
          <w:color w:val="00000A"/>
          <w:sz w:val="20"/>
          <w:szCs w:val="20"/>
        </w:rPr>
        <w:t xml:space="preserve">wskazanej w </w:t>
      </w:r>
      <w:r w:rsidRPr="005F31D0">
        <w:rPr>
          <w:rFonts w:ascii="Arial" w:hAnsi="Arial" w:cs="Arial"/>
          <w:color w:val="00000A"/>
          <w:sz w:val="20"/>
          <w:szCs w:val="20"/>
        </w:rPr>
        <w:t xml:space="preserve">§ 1 ust. </w:t>
      </w:r>
      <w:r w:rsidR="00AF6BEA">
        <w:rPr>
          <w:rFonts w:ascii="Arial" w:hAnsi="Arial" w:cs="Arial"/>
          <w:color w:val="00000A"/>
          <w:sz w:val="20"/>
          <w:szCs w:val="20"/>
        </w:rPr>
        <w:t xml:space="preserve">3 </w:t>
      </w:r>
      <w:r w:rsidRPr="005F31D0">
        <w:rPr>
          <w:rFonts w:ascii="Arial" w:hAnsi="Arial" w:cs="Arial"/>
          <w:color w:val="00000A"/>
          <w:sz w:val="20"/>
          <w:szCs w:val="20"/>
        </w:rPr>
        <w:t xml:space="preserve">Wykonawca zapłaci Zamawiającemu karę umowną w wysokości </w:t>
      </w:r>
      <w:r w:rsidR="00AF6BEA">
        <w:rPr>
          <w:rFonts w:ascii="Arial" w:hAnsi="Arial" w:cs="Arial"/>
          <w:color w:val="00000A"/>
          <w:sz w:val="20"/>
          <w:szCs w:val="20"/>
        </w:rPr>
        <w:t>20</w:t>
      </w:r>
      <w:r w:rsidRPr="005F31D0">
        <w:rPr>
          <w:rFonts w:ascii="Arial" w:hAnsi="Arial" w:cs="Arial"/>
          <w:color w:val="00000A"/>
          <w:sz w:val="20"/>
          <w:szCs w:val="20"/>
        </w:rPr>
        <w:t xml:space="preserve"> % wynagrodzenia </w:t>
      </w:r>
      <w:r w:rsidR="007E4FE7">
        <w:rPr>
          <w:rFonts w:ascii="Arial" w:hAnsi="Arial" w:cs="Arial"/>
          <w:color w:val="00000A"/>
          <w:sz w:val="20"/>
          <w:szCs w:val="20"/>
        </w:rPr>
        <w:t>wskazanego w</w:t>
      </w:r>
      <w:r w:rsidRPr="005F31D0">
        <w:rPr>
          <w:rFonts w:ascii="Arial" w:hAnsi="Arial" w:cs="Arial"/>
          <w:color w:val="00000A"/>
          <w:sz w:val="20"/>
          <w:szCs w:val="20"/>
        </w:rPr>
        <w:t xml:space="preserve"> § 4 ust. </w:t>
      </w:r>
      <w:r w:rsidR="000066E8">
        <w:rPr>
          <w:rFonts w:ascii="Arial" w:hAnsi="Arial" w:cs="Arial"/>
          <w:color w:val="00000A"/>
          <w:sz w:val="20"/>
          <w:szCs w:val="20"/>
        </w:rPr>
        <w:t>2</w:t>
      </w:r>
      <w:r w:rsidRPr="005F31D0">
        <w:rPr>
          <w:rFonts w:ascii="Arial" w:hAnsi="Arial" w:cs="Arial"/>
          <w:color w:val="00000A"/>
          <w:sz w:val="20"/>
          <w:szCs w:val="20"/>
        </w:rPr>
        <w:t xml:space="preserve"> netto</w:t>
      </w:r>
      <w:r w:rsidR="007E4FE7">
        <w:rPr>
          <w:rFonts w:ascii="Arial" w:hAnsi="Arial" w:cs="Arial"/>
          <w:color w:val="00000A"/>
          <w:sz w:val="20"/>
          <w:szCs w:val="20"/>
        </w:rPr>
        <w:t xml:space="preserve">, </w:t>
      </w:r>
      <w:r w:rsidR="007E4FE7">
        <w:rPr>
          <w:rFonts w:ascii="Arial" w:hAnsi="Arial" w:cs="Arial"/>
          <w:sz w:val="20"/>
          <w:szCs w:val="20"/>
        </w:rPr>
        <w:t>po wcześniejszym wezwaniu Wykonawcy przez Zamawiającego do jej zapłaty w terminie 7 dni.</w:t>
      </w:r>
    </w:p>
    <w:p w14:paraId="2346671C" w14:textId="0F43340A" w:rsidR="007E4FE7" w:rsidRDefault="007E4FE7" w:rsidP="007E4FE7">
      <w:pPr>
        <w:pStyle w:val="Akapitzlist"/>
        <w:numPr>
          <w:ilvl w:val="0"/>
          <w:numId w:val="16"/>
        </w:numPr>
        <w:autoSpaceDE w:val="0"/>
        <w:autoSpaceDN w:val="0"/>
        <w:adjustRightInd w:val="0"/>
        <w:spacing w:after="0" w:line="360" w:lineRule="auto"/>
        <w:ind w:left="284" w:hanging="284"/>
        <w:jc w:val="both"/>
        <w:rPr>
          <w:rFonts w:ascii="Arial" w:hAnsi="Arial" w:cs="Arial"/>
          <w:sz w:val="20"/>
          <w:szCs w:val="20"/>
        </w:rPr>
      </w:pPr>
      <w:r w:rsidRPr="007E4FE7">
        <w:rPr>
          <w:rFonts w:ascii="Arial" w:hAnsi="Arial" w:cs="Arial"/>
          <w:sz w:val="20"/>
          <w:szCs w:val="20"/>
        </w:rPr>
        <w:t xml:space="preserve">Łączna wysokość kar umownych nie przekroczy kwoty </w:t>
      </w:r>
      <w:r>
        <w:rPr>
          <w:rFonts w:ascii="Arial" w:hAnsi="Arial" w:cs="Arial"/>
          <w:sz w:val="20"/>
          <w:szCs w:val="20"/>
        </w:rPr>
        <w:t>2</w:t>
      </w:r>
      <w:r w:rsidRPr="007E4FE7">
        <w:rPr>
          <w:rFonts w:ascii="Arial" w:hAnsi="Arial" w:cs="Arial"/>
          <w:sz w:val="20"/>
          <w:szCs w:val="20"/>
        </w:rPr>
        <w:t xml:space="preserve">0% wynagrodzenia z § 4 ust. </w:t>
      </w:r>
      <w:r>
        <w:rPr>
          <w:rFonts w:ascii="Arial" w:hAnsi="Arial" w:cs="Arial"/>
          <w:sz w:val="20"/>
          <w:szCs w:val="20"/>
        </w:rPr>
        <w:t>1</w:t>
      </w:r>
      <w:r w:rsidRPr="007E4FE7">
        <w:rPr>
          <w:rFonts w:ascii="Arial" w:hAnsi="Arial" w:cs="Arial"/>
          <w:sz w:val="20"/>
          <w:szCs w:val="20"/>
        </w:rPr>
        <w:t xml:space="preserve"> netto.</w:t>
      </w:r>
    </w:p>
    <w:p w14:paraId="70068DA4" w14:textId="7FD50937" w:rsidR="005F31D0" w:rsidRPr="005F31D0" w:rsidRDefault="005F31D0" w:rsidP="005F31D0">
      <w:pPr>
        <w:pStyle w:val="Akapitzlist"/>
        <w:numPr>
          <w:ilvl w:val="0"/>
          <w:numId w:val="16"/>
        </w:numPr>
        <w:autoSpaceDE w:val="0"/>
        <w:autoSpaceDN w:val="0"/>
        <w:adjustRightInd w:val="0"/>
        <w:spacing w:after="0" w:line="360" w:lineRule="auto"/>
        <w:ind w:left="284" w:hanging="284"/>
        <w:jc w:val="both"/>
        <w:rPr>
          <w:rFonts w:ascii="Arial" w:hAnsi="Arial" w:cs="Arial"/>
          <w:color w:val="00000A"/>
          <w:sz w:val="20"/>
          <w:szCs w:val="20"/>
        </w:rPr>
      </w:pPr>
      <w:r w:rsidRPr="005F31D0">
        <w:rPr>
          <w:rFonts w:ascii="Arial" w:hAnsi="Arial" w:cs="Arial"/>
          <w:color w:val="00000A"/>
          <w:sz w:val="20"/>
          <w:szCs w:val="20"/>
        </w:rPr>
        <w:t>Kar umownych nie nalicza się, jeśli odmowy pacjent</w:t>
      </w:r>
      <w:r w:rsidR="00AF6BEA">
        <w:rPr>
          <w:rFonts w:ascii="Arial" w:hAnsi="Arial" w:cs="Arial"/>
          <w:color w:val="00000A"/>
          <w:sz w:val="20"/>
          <w:szCs w:val="20"/>
        </w:rPr>
        <w:t>ów</w:t>
      </w:r>
      <w:r w:rsidRPr="005F31D0">
        <w:rPr>
          <w:rFonts w:ascii="Arial" w:hAnsi="Arial" w:cs="Arial"/>
          <w:color w:val="00000A"/>
          <w:sz w:val="20"/>
          <w:szCs w:val="20"/>
        </w:rPr>
        <w:t xml:space="preserve"> udziału w badaniu (brak świadomej zgody) w sposób systematyczny wynikają z braku akceptacji dla przebiegu procesu w sposób w jaki jest on opisany w materiale informacyjnym dla pacjent</w:t>
      </w:r>
      <w:r w:rsidR="00AF6BEA">
        <w:rPr>
          <w:rFonts w:ascii="Arial" w:hAnsi="Arial" w:cs="Arial"/>
          <w:color w:val="00000A"/>
          <w:sz w:val="20"/>
          <w:szCs w:val="20"/>
        </w:rPr>
        <w:t>ów</w:t>
      </w:r>
      <w:r w:rsidRPr="005F31D0">
        <w:rPr>
          <w:rFonts w:ascii="Arial" w:hAnsi="Arial" w:cs="Arial"/>
          <w:color w:val="00000A"/>
          <w:sz w:val="20"/>
          <w:szCs w:val="20"/>
        </w:rPr>
        <w:t xml:space="preserve"> dostarczanym przez Zamawiającego. </w:t>
      </w:r>
    </w:p>
    <w:p w14:paraId="4498FBCB" w14:textId="1402F480" w:rsidR="000E6430" w:rsidRDefault="000E6430" w:rsidP="00BB2F45">
      <w:pPr>
        <w:pStyle w:val="Akapitzlist"/>
        <w:numPr>
          <w:ilvl w:val="0"/>
          <w:numId w:val="16"/>
        </w:numPr>
        <w:autoSpaceDE w:val="0"/>
        <w:autoSpaceDN w:val="0"/>
        <w:adjustRightInd w:val="0"/>
        <w:spacing w:after="0" w:line="360" w:lineRule="auto"/>
        <w:ind w:left="284" w:hanging="284"/>
        <w:jc w:val="both"/>
        <w:rPr>
          <w:rFonts w:ascii="Arial" w:hAnsi="Arial" w:cs="Arial"/>
          <w:sz w:val="20"/>
          <w:szCs w:val="20"/>
        </w:rPr>
      </w:pPr>
      <w:r>
        <w:rPr>
          <w:rFonts w:ascii="Arial" w:hAnsi="Arial" w:cs="Arial"/>
          <w:sz w:val="20"/>
          <w:szCs w:val="20"/>
        </w:rPr>
        <w:t>W przypadku wystąpienia szkody przewyższającej wysokość kary umownej Zamawiający jest upoważniony do dochodzenia dalszego odszkodowania</w:t>
      </w:r>
      <w:r w:rsidR="007E4FE7">
        <w:rPr>
          <w:rFonts w:ascii="Arial" w:hAnsi="Arial" w:cs="Arial"/>
          <w:sz w:val="20"/>
          <w:szCs w:val="20"/>
        </w:rPr>
        <w:t>.</w:t>
      </w:r>
    </w:p>
    <w:p w14:paraId="6BD94FA6" w14:textId="77777777" w:rsidR="000066E8" w:rsidRDefault="000066E8" w:rsidP="000E6430">
      <w:pPr>
        <w:spacing w:before="360" w:after="0" w:line="360" w:lineRule="auto"/>
        <w:jc w:val="center"/>
        <w:rPr>
          <w:rFonts w:ascii="Arial" w:hAnsi="Arial" w:cs="Arial"/>
          <w:b/>
          <w:sz w:val="20"/>
          <w:szCs w:val="20"/>
        </w:rPr>
      </w:pPr>
    </w:p>
    <w:p w14:paraId="3C006167" w14:textId="498E1C1D" w:rsidR="000E6430" w:rsidRDefault="000E6430" w:rsidP="000E6430">
      <w:pPr>
        <w:spacing w:before="360" w:after="0" w:line="360" w:lineRule="auto"/>
        <w:jc w:val="center"/>
        <w:rPr>
          <w:rFonts w:ascii="Arial" w:hAnsi="Arial" w:cs="Arial"/>
          <w:b/>
          <w:sz w:val="20"/>
          <w:szCs w:val="20"/>
        </w:rPr>
      </w:pPr>
      <w:r>
        <w:rPr>
          <w:rFonts w:ascii="Arial" w:hAnsi="Arial" w:cs="Arial"/>
          <w:b/>
          <w:sz w:val="20"/>
          <w:szCs w:val="20"/>
        </w:rPr>
        <w:lastRenderedPageBreak/>
        <w:t>§ 8</w:t>
      </w:r>
    </w:p>
    <w:p w14:paraId="75A59145" w14:textId="77777777" w:rsidR="000E6430" w:rsidRDefault="000E6430" w:rsidP="000E6430">
      <w:pPr>
        <w:spacing w:before="120" w:after="120" w:line="360" w:lineRule="auto"/>
        <w:jc w:val="center"/>
        <w:rPr>
          <w:rFonts w:ascii="Arial" w:hAnsi="Arial" w:cs="Arial"/>
          <w:b/>
          <w:sz w:val="20"/>
          <w:szCs w:val="20"/>
        </w:rPr>
      </w:pPr>
      <w:r>
        <w:rPr>
          <w:rFonts w:ascii="Arial" w:hAnsi="Arial" w:cs="Arial"/>
          <w:b/>
          <w:sz w:val="20"/>
          <w:szCs w:val="20"/>
        </w:rPr>
        <w:t>ZACHOWANIE POUFNOŚCI</w:t>
      </w:r>
    </w:p>
    <w:p w14:paraId="170059AC" w14:textId="1BBDA1FB" w:rsidR="00F140FB" w:rsidRDefault="000E6430" w:rsidP="00BB2F45">
      <w:pPr>
        <w:numPr>
          <w:ilvl w:val="0"/>
          <w:numId w:val="17"/>
        </w:numPr>
        <w:tabs>
          <w:tab w:val="left" w:pos="426"/>
        </w:tabs>
        <w:spacing w:before="120" w:after="120" w:line="360" w:lineRule="auto"/>
        <w:ind w:left="284" w:hanging="284"/>
        <w:jc w:val="both"/>
        <w:rPr>
          <w:rFonts w:ascii="Arial" w:hAnsi="Arial" w:cs="Arial"/>
          <w:sz w:val="20"/>
          <w:szCs w:val="20"/>
        </w:rPr>
      </w:pPr>
      <w:r>
        <w:rPr>
          <w:rFonts w:ascii="Arial" w:hAnsi="Arial" w:cs="Arial"/>
          <w:sz w:val="20"/>
          <w:szCs w:val="20"/>
        </w:rPr>
        <w:t xml:space="preserve">Strony zobowiązują się do zachowania poufności bezterminowo w sprawach dotyczących realizacji niniejszej umowy oraz nieujawniania osobom trzecim żadnych tajemnic służbowych </w:t>
      </w:r>
      <w:r>
        <w:rPr>
          <w:rFonts w:ascii="Arial" w:hAnsi="Arial" w:cs="Arial"/>
          <w:sz w:val="20"/>
          <w:szCs w:val="20"/>
        </w:rPr>
        <w:br/>
        <w:t xml:space="preserve">i innych poufnych informacji, uzyskanych w czasie jej trwania, w tym danych dotyczących badania, dokumentacji badania i danych osobowych uczestników badania. </w:t>
      </w:r>
    </w:p>
    <w:p w14:paraId="6BC2F0A3" w14:textId="54E60418" w:rsidR="000E6430" w:rsidRDefault="000E6430" w:rsidP="00BB2F45">
      <w:pPr>
        <w:numPr>
          <w:ilvl w:val="0"/>
          <w:numId w:val="17"/>
        </w:numPr>
        <w:tabs>
          <w:tab w:val="left" w:pos="426"/>
        </w:tabs>
        <w:spacing w:before="120" w:after="120" w:line="360" w:lineRule="auto"/>
        <w:ind w:left="284" w:hanging="284"/>
        <w:jc w:val="both"/>
        <w:rPr>
          <w:rFonts w:ascii="Arial" w:hAnsi="Arial" w:cs="Arial"/>
          <w:sz w:val="20"/>
          <w:szCs w:val="20"/>
        </w:rPr>
      </w:pPr>
      <w:r>
        <w:rPr>
          <w:rFonts w:ascii="Arial" w:hAnsi="Arial" w:cs="Arial"/>
          <w:sz w:val="20"/>
          <w:szCs w:val="20"/>
        </w:rPr>
        <w:t>Obowiązek wskazany w ustępie poprzedzającym trwa w okresie obowiązującym niniejszej umowy oraz po jej rozwiązaniu</w:t>
      </w:r>
      <w:r w:rsidR="00F140FB">
        <w:rPr>
          <w:rFonts w:ascii="Arial" w:hAnsi="Arial" w:cs="Arial"/>
          <w:sz w:val="20"/>
          <w:szCs w:val="20"/>
        </w:rPr>
        <w:t xml:space="preserve"> </w:t>
      </w:r>
      <w:r>
        <w:rPr>
          <w:rFonts w:ascii="Arial" w:hAnsi="Arial" w:cs="Arial"/>
          <w:sz w:val="20"/>
          <w:szCs w:val="20"/>
        </w:rPr>
        <w:t>z wyłączeniem przypadków, gdy dopuszczają to obowiązujące przepisy prawa.</w:t>
      </w:r>
    </w:p>
    <w:p w14:paraId="30967EB3" w14:textId="77777777" w:rsidR="000E6430" w:rsidRDefault="000E6430" w:rsidP="00BB2F45">
      <w:pPr>
        <w:numPr>
          <w:ilvl w:val="0"/>
          <w:numId w:val="17"/>
        </w:numPr>
        <w:tabs>
          <w:tab w:val="left" w:pos="426"/>
        </w:tabs>
        <w:spacing w:after="0" w:line="360" w:lineRule="auto"/>
        <w:ind w:left="284" w:hanging="284"/>
        <w:jc w:val="both"/>
        <w:rPr>
          <w:rFonts w:ascii="Arial" w:hAnsi="Arial" w:cs="Arial"/>
          <w:sz w:val="20"/>
          <w:szCs w:val="20"/>
        </w:rPr>
      </w:pPr>
      <w:r>
        <w:rPr>
          <w:rFonts w:ascii="Arial" w:hAnsi="Arial" w:cs="Arial"/>
          <w:bCs/>
          <w:sz w:val="20"/>
          <w:szCs w:val="20"/>
        </w:rPr>
        <w:t>Obowiązek do zachowania poufności nie dotyczy informacji:</w:t>
      </w:r>
    </w:p>
    <w:p w14:paraId="188758A5" w14:textId="784244A0" w:rsidR="000E6430" w:rsidRDefault="000E6430" w:rsidP="00BB2F45">
      <w:pPr>
        <w:pStyle w:val="Akapitzlist"/>
        <w:numPr>
          <w:ilvl w:val="1"/>
          <w:numId w:val="16"/>
        </w:numPr>
        <w:autoSpaceDE w:val="0"/>
        <w:autoSpaceDN w:val="0"/>
        <w:adjustRightInd w:val="0"/>
        <w:spacing w:after="0" w:line="360" w:lineRule="auto"/>
        <w:ind w:left="567" w:hanging="283"/>
        <w:jc w:val="both"/>
        <w:rPr>
          <w:rFonts w:ascii="Arial" w:hAnsi="Arial" w:cs="Arial"/>
          <w:bCs/>
          <w:sz w:val="20"/>
          <w:szCs w:val="20"/>
        </w:rPr>
      </w:pPr>
      <w:r>
        <w:rPr>
          <w:rFonts w:ascii="Arial" w:hAnsi="Arial" w:cs="Arial"/>
          <w:bCs/>
          <w:sz w:val="20"/>
          <w:szCs w:val="20"/>
        </w:rPr>
        <w:t xml:space="preserve">dostępnych publicznie w </w:t>
      </w:r>
      <w:r w:rsidR="00962E0A">
        <w:rPr>
          <w:rFonts w:ascii="Arial" w:hAnsi="Arial" w:cs="Arial"/>
          <w:bCs/>
          <w:sz w:val="20"/>
          <w:szCs w:val="20"/>
        </w:rPr>
        <w:t xml:space="preserve">dniu </w:t>
      </w:r>
      <w:r>
        <w:rPr>
          <w:rFonts w:ascii="Arial" w:hAnsi="Arial" w:cs="Arial"/>
          <w:bCs/>
          <w:sz w:val="20"/>
          <w:szCs w:val="20"/>
        </w:rPr>
        <w:t>zawarcia Umowy;</w:t>
      </w:r>
    </w:p>
    <w:p w14:paraId="1B606D96" w14:textId="77777777" w:rsidR="000E6430" w:rsidRDefault="000E6430" w:rsidP="00BB2F45">
      <w:pPr>
        <w:pStyle w:val="Akapitzlist"/>
        <w:numPr>
          <w:ilvl w:val="1"/>
          <w:numId w:val="16"/>
        </w:numPr>
        <w:autoSpaceDE w:val="0"/>
        <w:autoSpaceDN w:val="0"/>
        <w:adjustRightInd w:val="0"/>
        <w:spacing w:after="0" w:line="360" w:lineRule="auto"/>
        <w:ind w:left="567" w:hanging="283"/>
        <w:jc w:val="both"/>
        <w:rPr>
          <w:rFonts w:ascii="Arial" w:hAnsi="Arial" w:cs="Arial"/>
          <w:bCs/>
          <w:sz w:val="20"/>
          <w:szCs w:val="20"/>
        </w:rPr>
      </w:pPr>
      <w:r>
        <w:rPr>
          <w:rFonts w:ascii="Arial" w:hAnsi="Arial" w:cs="Arial"/>
          <w:bCs/>
          <w:sz w:val="20"/>
          <w:szCs w:val="20"/>
        </w:rPr>
        <w:t>podanych do wiadomości publicznej zgodnie z prawem i bez naruszenia jakiegokolwiek zobowiązania wynikającego z niniejszej Umowy;</w:t>
      </w:r>
    </w:p>
    <w:p w14:paraId="5D58DD72" w14:textId="77777777" w:rsidR="000E6430" w:rsidRDefault="000E6430" w:rsidP="00BB2F45">
      <w:pPr>
        <w:pStyle w:val="Akapitzlist"/>
        <w:numPr>
          <w:ilvl w:val="1"/>
          <w:numId w:val="16"/>
        </w:numPr>
        <w:autoSpaceDE w:val="0"/>
        <w:autoSpaceDN w:val="0"/>
        <w:adjustRightInd w:val="0"/>
        <w:spacing w:after="0" w:line="360" w:lineRule="auto"/>
        <w:ind w:left="567" w:hanging="283"/>
        <w:jc w:val="both"/>
        <w:rPr>
          <w:rFonts w:ascii="Arial" w:hAnsi="Arial" w:cs="Arial"/>
          <w:bCs/>
          <w:sz w:val="20"/>
          <w:szCs w:val="20"/>
        </w:rPr>
      </w:pPr>
      <w:r>
        <w:rPr>
          <w:rFonts w:ascii="Arial" w:hAnsi="Arial" w:cs="Arial"/>
          <w:bCs/>
          <w:sz w:val="20"/>
          <w:szCs w:val="20"/>
        </w:rPr>
        <w:t>na których ujawnienie druga Strona wyraziła zgodę na piśmie;</w:t>
      </w:r>
    </w:p>
    <w:p w14:paraId="353442F8" w14:textId="77777777" w:rsidR="000E6430" w:rsidRDefault="000E6430" w:rsidP="00BB2F45">
      <w:pPr>
        <w:pStyle w:val="Akapitzlist"/>
        <w:numPr>
          <w:ilvl w:val="1"/>
          <w:numId w:val="16"/>
        </w:numPr>
        <w:autoSpaceDE w:val="0"/>
        <w:autoSpaceDN w:val="0"/>
        <w:adjustRightInd w:val="0"/>
        <w:spacing w:after="0" w:line="360" w:lineRule="auto"/>
        <w:ind w:left="567" w:hanging="283"/>
        <w:jc w:val="both"/>
        <w:rPr>
          <w:rFonts w:ascii="Arial" w:hAnsi="Arial" w:cs="Arial"/>
          <w:bCs/>
          <w:sz w:val="20"/>
          <w:szCs w:val="20"/>
        </w:rPr>
      </w:pPr>
      <w:r>
        <w:rPr>
          <w:rFonts w:ascii="Arial" w:hAnsi="Arial" w:cs="Arial"/>
          <w:bCs/>
          <w:sz w:val="20"/>
          <w:szCs w:val="20"/>
        </w:rPr>
        <w:t xml:space="preserve">których ujawnienia wymagają przepisy prawa lub sądy, organy administracji publicznej, organy ochrony prawa lub inne organy, o ile żądanie ujawnienia znajduje oparcie </w:t>
      </w:r>
      <w:r>
        <w:rPr>
          <w:rFonts w:ascii="Arial" w:hAnsi="Arial" w:cs="Arial"/>
          <w:bCs/>
          <w:sz w:val="20"/>
          <w:szCs w:val="20"/>
        </w:rPr>
        <w:br/>
        <w:t>w przepisach prawa.</w:t>
      </w:r>
    </w:p>
    <w:p w14:paraId="30F9F4CB" w14:textId="77777777" w:rsidR="000E6430" w:rsidRDefault="000E6430" w:rsidP="00BB2F45">
      <w:pPr>
        <w:numPr>
          <w:ilvl w:val="0"/>
          <w:numId w:val="17"/>
        </w:numPr>
        <w:tabs>
          <w:tab w:val="left" w:pos="426"/>
        </w:tabs>
        <w:spacing w:before="120" w:after="120" w:line="360" w:lineRule="auto"/>
        <w:ind w:left="284" w:hanging="284"/>
        <w:jc w:val="both"/>
        <w:rPr>
          <w:rFonts w:ascii="Arial" w:hAnsi="Arial" w:cs="Arial"/>
          <w:sz w:val="20"/>
          <w:szCs w:val="20"/>
        </w:rPr>
      </w:pPr>
      <w:r>
        <w:rPr>
          <w:rFonts w:ascii="Arial" w:hAnsi="Arial" w:cs="Arial"/>
          <w:sz w:val="20"/>
          <w:szCs w:val="20"/>
        </w:rPr>
        <w:t>Strony zobowiązują się, że wszelkie nośniki przekazane przez jedną ze Stron drugiej Stronie, zawierające informacje poufne zostaną zwrócone Stronie po ich wykorzystaniu lub użyciu dla celów realizacji Umowy. Kopie takich nośników, których tworzenie jest dozwolone wyłącznie w takim rozmiarze i ilości, jaka będzie uzasadniona realizacją Umowy lub celem wskazanym przez jedną ze Stron, zostaną zwrócone lub zlikwidowane równocześnie ze zwrotem oryginalnych nośników do jednej ze Stron. Powielanie lub zwielokrotnianie nośników wymaga pisemnej zgody drugiej Strony.</w:t>
      </w:r>
    </w:p>
    <w:p w14:paraId="0030DB47" w14:textId="77777777" w:rsidR="000E6430" w:rsidRDefault="000E6430" w:rsidP="00BB2F45">
      <w:pPr>
        <w:numPr>
          <w:ilvl w:val="0"/>
          <w:numId w:val="17"/>
        </w:numPr>
        <w:tabs>
          <w:tab w:val="left" w:pos="426"/>
        </w:tabs>
        <w:spacing w:before="120" w:after="120" w:line="360" w:lineRule="auto"/>
        <w:ind w:left="284" w:hanging="284"/>
        <w:jc w:val="both"/>
        <w:rPr>
          <w:rFonts w:ascii="Arial" w:hAnsi="Arial" w:cs="Arial"/>
          <w:sz w:val="20"/>
          <w:szCs w:val="20"/>
        </w:rPr>
      </w:pPr>
      <w:r>
        <w:rPr>
          <w:rFonts w:ascii="Arial" w:hAnsi="Arial" w:cs="Arial"/>
          <w:sz w:val="20"/>
          <w:szCs w:val="20"/>
        </w:rPr>
        <w:t>Postępowanie sprzeczne z powyższym zobowiązaniem może skutkować naruszeniem przepisów karnych ustawy z dnia 16 kwietnia 1993 roku o zwalczaniu nieuczciwej konkurencji (Dz. U.</w:t>
      </w:r>
      <w:r>
        <w:rPr>
          <w:rFonts w:ascii="Arial" w:hAnsi="Arial" w:cs="Arial"/>
          <w:sz w:val="20"/>
          <w:szCs w:val="20"/>
        </w:rPr>
        <w:br/>
        <w:t xml:space="preserve"> z 2003 r. nr 153, poz.1503 z </w:t>
      </w:r>
      <w:proofErr w:type="spellStart"/>
      <w:r>
        <w:rPr>
          <w:rFonts w:ascii="Arial" w:hAnsi="Arial" w:cs="Arial"/>
          <w:sz w:val="20"/>
          <w:szCs w:val="20"/>
        </w:rPr>
        <w:t>późn</w:t>
      </w:r>
      <w:proofErr w:type="spellEnd"/>
      <w:r>
        <w:rPr>
          <w:rFonts w:ascii="Arial" w:hAnsi="Arial" w:cs="Arial"/>
          <w:sz w:val="20"/>
          <w:szCs w:val="20"/>
        </w:rPr>
        <w:t>. zm.).</w:t>
      </w:r>
    </w:p>
    <w:p w14:paraId="6D58E9DD" w14:textId="77777777" w:rsidR="000E6430" w:rsidRDefault="000E6430" w:rsidP="000E6430">
      <w:pPr>
        <w:spacing w:before="360" w:after="0" w:line="360" w:lineRule="auto"/>
        <w:jc w:val="center"/>
        <w:rPr>
          <w:rFonts w:ascii="Arial" w:hAnsi="Arial" w:cs="Arial"/>
          <w:b/>
          <w:sz w:val="20"/>
          <w:szCs w:val="20"/>
        </w:rPr>
      </w:pPr>
      <w:r>
        <w:rPr>
          <w:rFonts w:ascii="Arial" w:hAnsi="Arial" w:cs="Arial"/>
          <w:b/>
          <w:sz w:val="20"/>
          <w:szCs w:val="20"/>
        </w:rPr>
        <w:t>§ 9</w:t>
      </w:r>
    </w:p>
    <w:p w14:paraId="0710B089" w14:textId="77777777" w:rsidR="000E6430" w:rsidRDefault="000E6430" w:rsidP="000E6430">
      <w:pPr>
        <w:spacing w:after="0" w:line="360" w:lineRule="auto"/>
        <w:jc w:val="center"/>
        <w:rPr>
          <w:rFonts w:ascii="Arial" w:hAnsi="Arial" w:cs="Arial"/>
          <w:b/>
          <w:sz w:val="20"/>
          <w:szCs w:val="20"/>
        </w:rPr>
      </w:pPr>
      <w:r>
        <w:rPr>
          <w:rFonts w:ascii="Arial" w:hAnsi="Arial" w:cs="Arial"/>
          <w:b/>
          <w:sz w:val="20"/>
          <w:szCs w:val="20"/>
        </w:rPr>
        <w:t>OCHRONA DANYCH OSOBOWYCH</w:t>
      </w:r>
    </w:p>
    <w:p w14:paraId="26513331" w14:textId="77777777" w:rsidR="000E6430" w:rsidRDefault="000E6430" w:rsidP="00BB2F45">
      <w:pPr>
        <w:numPr>
          <w:ilvl w:val="0"/>
          <w:numId w:val="18"/>
        </w:numPr>
        <w:spacing w:before="120" w:after="120" w:line="360" w:lineRule="auto"/>
        <w:ind w:left="284" w:hanging="284"/>
        <w:jc w:val="both"/>
        <w:rPr>
          <w:rFonts w:ascii="Arial" w:hAnsi="Arial" w:cs="Arial"/>
          <w:sz w:val="20"/>
          <w:szCs w:val="20"/>
        </w:rPr>
      </w:pPr>
      <w:r>
        <w:rPr>
          <w:rFonts w:ascii="Arial" w:hAnsi="Arial" w:cs="Arial"/>
          <w:b/>
          <w:sz w:val="20"/>
          <w:szCs w:val="20"/>
        </w:rPr>
        <w:t xml:space="preserve">  </w:t>
      </w:r>
      <w:r>
        <w:rPr>
          <w:rFonts w:ascii="Arial" w:hAnsi="Arial" w:cs="Arial"/>
          <w:sz w:val="20"/>
          <w:szCs w:val="20"/>
        </w:rPr>
        <w:t>Strony zgodnie oświadczają, że przy przetwarzaniu danych osobowych, na potrzeby realizacji niniejszej umowy, zobowiązują się do przestrzegania powszechnie obowiązujących przepis</w:t>
      </w:r>
      <w:r>
        <w:rPr>
          <w:rFonts w:ascii="Arial" w:hAnsi="Arial" w:cs="Arial"/>
          <w:sz w:val="20"/>
          <w:szCs w:val="20"/>
          <w:lang w:val="es-ES_tradnl"/>
        </w:rPr>
        <w:t>ó</w:t>
      </w:r>
      <w:r>
        <w:rPr>
          <w:rFonts w:ascii="Arial" w:hAnsi="Arial" w:cs="Arial"/>
          <w:sz w:val="20"/>
          <w:szCs w:val="20"/>
        </w:rPr>
        <w:t>w dotyczących ochrony danych osobowych, w szczególności Rozporządzenia Parlamentu Europejskiego i Rady (UE) 2016/679 z dnia 27 kwietnia 2016 r. w sprawie ochrony os</w:t>
      </w:r>
      <w:r>
        <w:rPr>
          <w:rFonts w:ascii="Arial" w:hAnsi="Arial" w:cs="Arial"/>
          <w:sz w:val="20"/>
          <w:szCs w:val="20"/>
          <w:lang w:val="es-ES_tradnl"/>
        </w:rPr>
        <w:t>ó</w:t>
      </w:r>
      <w:r>
        <w:rPr>
          <w:rFonts w:ascii="Arial" w:hAnsi="Arial" w:cs="Arial"/>
          <w:sz w:val="20"/>
          <w:szCs w:val="20"/>
        </w:rPr>
        <w:t xml:space="preserve">b fizycznych w związku z przetwarzaniem danych osobowych i w sprawie swobodnego przepływu takich danych </w:t>
      </w:r>
      <w:r>
        <w:rPr>
          <w:rFonts w:ascii="Arial" w:hAnsi="Arial" w:cs="Arial"/>
          <w:sz w:val="20"/>
          <w:szCs w:val="20"/>
        </w:rPr>
        <w:lastRenderedPageBreak/>
        <w:t xml:space="preserve">oraz uchylenia dyrektywy 95/46/WE (zwane dalej: RODO lub </w:t>
      </w:r>
      <w:proofErr w:type="spellStart"/>
      <w:r>
        <w:rPr>
          <w:rFonts w:ascii="Arial" w:hAnsi="Arial" w:cs="Arial"/>
          <w:sz w:val="20"/>
          <w:szCs w:val="20"/>
        </w:rPr>
        <w:t>og</w:t>
      </w:r>
      <w:proofErr w:type="spellEnd"/>
      <w:r>
        <w:rPr>
          <w:rFonts w:ascii="Arial" w:hAnsi="Arial" w:cs="Arial"/>
          <w:sz w:val="20"/>
          <w:szCs w:val="20"/>
          <w:lang w:val="es-ES_tradnl"/>
        </w:rPr>
        <w:t>ó</w:t>
      </w:r>
      <w:proofErr w:type="spellStart"/>
      <w:r>
        <w:rPr>
          <w:rFonts w:ascii="Arial" w:hAnsi="Arial" w:cs="Arial"/>
          <w:sz w:val="20"/>
          <w:szCs w:val="20"/>
        </w:rPr>
        <w:t>lne</w:t>
      </w:r>
      <w:proofErr w:type="spellEnd"/>
      <w:r>
        <w:rPr>
          <w:rFonts w:ascii="Arial" w:hAnsi="Arial" w:cs="Arial"/>
          <w:sz w:val="20"/>
          <w:szCs w:val="20"/>
        </w:rPr>
        <w:t xml:space="preserve"> rozporządzenie </w:t>
      </w:r>
      <w:r>
        <w:rPr>
          <w:rFonts w:ascii="Arial" w:hAnsi="Arial" w:cs="Arial"/>
          <w:sz w:val="20"/>
          <w:szCs w:val="20"/>
        </w:rPr>
        <w:br/>
        <w:t xml:space="preserve">o ochronie danych). </w:t>
      </w:r>
    </w:p>
    <w:p w14:paraId="142593DA" w14:textId="77777777" w:rsidR="000E6430" w:rsidRDefault="000E6430" w:rsidP="00BB2F45">
      <w:pPr>
        <w:numPr>
          <w:ilvl w:val="0"/>
          <w:numId w:val="18"/>
        </w:numPr>
        <w:spacing w:before="120" w:after="120" w:line="360" w:lineRule="auto"/>
        <w:ind w:left="284" w:hanging="284"/>
        <w:jc w:val="both"/>
        <w:rPr>
          <w:rFonts w:ascii="Arial" w:hAnsi="Arial" w:cs="Arial"/>
          <w:sz w:val="20"/>
          <w:szCs w:val="20"/>
        </w:rPr>
      </w:pPr>
      <w:r>
        <w:rPr>
          <w:rFonts w:ascii="Arial" w:hAnsi="Arial" w:cs="Arial"/>
          <w:sz w:val="20"/>
          <w:szCs w:val="20"/>
        </w:rPr>
        <w:t xml:space="preserve">  W łączącej Strony umowie,  każda ze stron samodzielnie i niezależnie od drugiej, decyduje o tym </w:t>
      </w:r>
      <w:r>
        <w:rPr>
          <w:rFonts w:ascii="Arial" w:hAnsi="Arial" w:cs="Arial"/>
          <w:sz w:val="20"/>
          <w:szCs w:val="20"/>
        </w:rPr>
        <w:br/>
        <w:t>w jakim celu i sposobie dane będą przetwarzane – przekazanie przez Wykonawcę danych Zamawiającemu następuje przez ich udost</w:t>
      </w:r>
      <w:r w:rsidR="00480D51">
        <w:rPr>
          <w:rFonts w:ascii="Arial" w:hAnsi="Arial" w:cs="Arial"/>
          <w:sz w:val="20"/>
          <w:szCs w:val="20"/>
        </w:rPr>
        <w:t>ę</w:t>
      </w:r>
      <w:r>
        <w:rPr>
          <w:rFonts w:ascii="Arial" w:hAnsi="Arial" w:cs="Arial"/>
          <w:sz w:val="20"/>
          <w:szCs w:val="20"/>
        </w:rPr>
        <w:t xml:space="preserve">pnienie, w zakresie niezbędnym do realizacji Umowy,  w oparciu  o art. 6 ust. 1 lit. a  oraz art. 9 ust. 2 </w:t>
      </w:r>
      <w:proofErr w:type="spellStart"/>
      <w:r>
        <w:rPr>
          <w:rFonts w:ascii="Arial" w:hAnsi="Arial" w:cs="Arial"/>
          <w:sz w:val="20"/>
          <w:szCs w:val="20"/>
        </w:rPr>
        <w:t>lit.a</w:t>
      </w:r>
      <w:proofErr w:type="spellEnd"/>
      <w:r>
        <w:rPr>
          <w:rFonts w:ascii="Arial" w:hAnsi="Arial" w:cs="Arial"/>
          <w:sz w:val="20"/>
          <w:szCs w:val="20"/>
        </w:rPr>
        <w:t>, lit. j w związku z art. 89 ust.1 RODO.</w:t>
      </w:r>
    </w:p>
    <w:p w14:paraId="00A5DCC1" w14:textId="77777777" w:rsidR="000E6430" w:rsidRDefault="000E6430" w:rsidP="00BB2F45">
      <w:pPr>
        <w:numPr>
          <w:ilvl w:val="0"/>
          <w:numId w:val="18"/>
        </w:numPr>
        <w:spacing w:before="120" w:after="120" w:line="360" w:lineRule="auto"/>
        <w:ind w:left="284" w:hanging="284"/>
        <w:jc w:val="both"/>
        <w:rPr>
          <w:rFonts w:ascii="Arial" w:hAnsi="Arial" w:cs="Arial"/>
          <w:sz w:val="20"/>
          <w:szCs w:val="20"/>
        </w:rPr>
      </w:pPr>
      <w:r>
        <w:rPr>
          <w:rFonts w:ascii="Arial" w:hAnsi="Arial" w:cs="Arial"/>
          <w:sz w:val="20"/>
          <w:szCs w:val="20"/>
        </w:rPr>
        <w:t xml:space="preserve">  Administratorem danych osobowych w rozumieniu ogólnego rozporządzenia o ochronie danych jest: </w:t>
      </w:r>
    </w:p>
    <w:p w14:paraId="76128152" w14:textId="77777777" w:rsidR="000E6430" w:rsidRDefault="000E6430" w:rsidP="00BB2F45">
      <w:pPr>
        <w:pStyle w:val="Akapitzlist"/>
        <w:numPr>
          <w:ilvl w:val="0"/>
          <w:numId w:val="19"/>
        </w:numPr>
        <w:autoSpaceDE w:val="0"/>
        <w:autoSpaceDN w:val="0"/>
        <w:adjustRightInd w:val="0"/>
        <w:spacing w:after="0" w:line="360" w:lineRule="auto"/>
        <w:ind w:left="567" w:hanging="283"/>
        <w:jc w:val="both"/>
        <w:rPr>
          <w:rFonts w:ascii="Arial" w:hAnsi="Arial" w:cs="Arial"/>
          <w:sz w:val="20"/>
          <w:szCs w:val="20"/>
        </w:rPr>
      </w:pPr>
      <w:r>
        <w:rPr>
          <w:rFonts w:ascii="Arial" w:hAnsi="Arial" w:cs="Arial"/>
          <w:sz w:val="20"/>
          <w:szCs w:val="20"/>
        </w:rPr>
        <w:t>Wykonawca – w odniesieniu do danych osobowych pacjentów, którym świadczy usługi opieki zdrowotnej oraz tworzonej i prowadzonej dokumentacji medycznej, która jest uregulowana odrębnymi przepisami.</w:t>
      </w:r>
    </w:p>
    <w:p w14:paraId="3EF8233F" w14:textId="77777777" w:rsidR="000E6430" w:rsidRDefault="000E6430" w:rsidP="00BB2F45">
      <w:pPr>
        <w:pStyle w:val="Akapitzlist"/>
        <w:numPr>
          <w:ilvl w:val="0"/>
          <w:numId w:val="19"/>
        </w:numPr>
        <w:autoSpaceDE w:val="0"/>
        <w:autoSpaceDN w:val="0"/>
        <w:adjustRightInd w:val="0"/>
        <w:spacing w:after="0" w:line="360" w:lineRule="auto"/>
        <w:ind w:left="567" w:hanging="283"/>
        <w:jc w:val="both"/>
        <w:rPr>
          <w:rFonts w:ascii="Arial" w:hAnsi="Arial" w:cs="Arial"/>
          <w:sz w:val="20"/>
          <w:szCs w:val="20"/>
        </w:rPr>
      </w:pPr>
      <w:r>
        <w:rPr>
          <w:rFonts w:ascii="Arial" w:hAnsi="Arial" w:cs="Arial"/>
          <w:sz w:val="20"/>
          <w:szCs w:val="20"/>
        </w:rPr>
        <w:t xml:space="preserve">Zamawiający – w odniesieniu do danych osobowych pacjentów, zrekrutowanych do badań naukowych, po odebraniu od tych osób świadomej zgody na udział w badaniach oraz oświadczeń w przedmiocie przetwarzania danych osobowych. </w:t>
      </w:r>
    </w:p>
    <w:p w14:paraId="506D0206" w14:textId="77777777" w:rsidR="000E6430" w:rsidRDefault="000E6430" w:rsidP="00BB2F45">
      <w:pPr>
        <w:numPr>
          <w:ilvl w:val="0"/>
          <w:numId w:val="18"/>
        </w:numPr>
        <w:spacing w:before="120" w:after="120" w:line="360" w:lineRule="auto"/>
        <w:ind w:left="284" w:hanging="284"/>
        <w:jc w:val="both"/>
        <w:rPr>
          <w:rFonts w:ascii="Arial" w:hAnsi="Arial" w:cs="Arial"/>
          <w:color w:val="000000" w:themeColor="text1"/>
          <w:sz w:val="20"/>
          <w:szCs w:val="20"/>
        </w:rPr>
      </w:pPr>
      <w:r>
        <w:rPr>
          <w:rFonts w:ascii="Arial" w:hAnsi="Arial" w:cs="Arial"/>
          <w:sz w:val="20"/>
          <w:szCs w:val="20"/>
        </w:rPr>
        <w:t xml:space="preserve">Każdy z administratorów danych wskazanych w ust. 3 powyżej odpowiada we własnym zakresie za </w:t>
      </w:r>
      <w:r>
        <w:rPr>
          <w:rFonts w:ascii="Arial" w:hAnsi="Arial" w:cs="Arial"/>
          <w:color w:val="000000" w:themeColor="text1"/>
          <w:sz w:val="20"/>
          <w:szCs w:val="20"/>
        </w:rPr>
        <w:t>zapewnienie zgodności ich przetwarzania z przepisami o ochronie danych osobowych.</w:t>
      </w:r>
    </w:p>
    <w:p w14:paraId="00F38DBB" w14:textId="77777777" w:rsidR="000E6430" w:rsidRDefault="000E6430" w:rsidP="00BB2F45">
      <w:pPr>
        <w:numPr>
          <w:ilvl w:val="0"/>
          <w:numId w:val="18"/>
        </w:numPr>
        <w:spacing w:before="120" w:after="120" w:line="360" w:lineRule="auto"/>
        <w:ind w:left="284" w:hanging="284"/>
        <w:jc w:val="both"/>
        <w:rPr>
          <w:rFonts w:ascii="Arial" w:hAnsi="Arial" w:cs="Arial"/>
          <w:color w:val="000000" w:themeColor="text1"/>
          <w:sz w:val="20"/>
          <w:szCs w:val="20"/>
        </w:rPr>
      </w:pPr>
      <w:r>
        <w:rPr>
          <w:rFonts w:ascii="Arial" w:hAnsi="Arial" w:cs="Arial"/>
          <w:color w:val="000000" w:themeColor="text1"/>
          <w:sz w:val="20"/>
          <w:szCs w:val="20"/>
        </w:rPr>
        <w:t xml:space="preserve">Zamawiający na podstawie zgody wyrażonej przez pacjenta na formularzu świadomej zgody, będzie przetwarzał, jako administrator danych, następujące dane osobowe pacjenta: </w:t>
      </w:r>
    </w:p>
    <w:p w14:paraId="1A90E17A" w14:textId="77777777" w:rsidR="000E6430" w:rsidRDefault="000E6430" w:rsidP="00BB2F45">
      <w:pPr>
        <w:numPr>
          <w:ilvl w:val="0"/>
          <w:numId w:val="20"/>
        </w:numPr>
        <w:spacing w:after="0" w:line="360" w:lineRule="auto"/>
        <w:ind w:left="851" w:hanging="284"/>
        <w:jc w:val="both"/>
        <w:rPr>
          <w:rFonts w:ascii="Arial" w:hAnsi="Arial" w:cs="Arial"/>
          <w:color w:val="000000" w:themeColor="text1"/>
          <w:sz w:val="20"/>
          <w:szCs w:val="20"/>
        </w:rPr>
      </w:pPr>
      <w:r>
        <w:rPr>
          <w:rFonts w:ascii="Arial" w:hAnsi="Arial" w:cs="Arial"/>
          <w:color w:val="000000" w:themeColor="text1"/>
          <w:sz w:val="20"/>
          <w:szCs w:val="20"/>
        </w:rPr>
        <w:t>imiona i nazwiska,</w:t>
      </w:r>
    </w:p>
    <w:p w14:paraId="4326D50C" w14:textId="77777777" w:rsidR="00480D51" w:rsidRDefault="00480D51" w:rsidP="00BB2F45">
      <w:pPr>
        <w:numPr>
          <w:ilvl w:val="0"/>
          <w:numId w:val="20"/>
        </w:numPr>
        <w:spacing w:after="0" w:line="360" w:lineRule="auto"/>
        <w:ind w:left="851" w:hanging="284"/>
        <w:jc w:val="both"/>
        <w:rPr>
          <w:rFonts w:ascii="Arial" w:hAnsi="Arial" w:cs="Arial"/>
          <w:color w:val="000000" w:themeColor="text1"/>
          <w:sz w:val="20"/>
          <w:szCs w:val="20"/>
        </w:rPr>
      </w:pPr>
      <w:r>
        <w:rPr>
          <w:rFonts w:ascii="Arial" w:hAnsi="Arial" w:cs="Arial"/>
          <w:color w:val="000000" w:themeColor="text1"/>
          <w:sz w:val="20"/>
          <w:szCs w:val="20"/>
        </w:rPr>
        <w:t>PESEL,</w:t>
      </w:r>
    </w:p>
    <w:p w14:paraId="43C7F687" w14:textId="77777777" w:rsidR="000E6430" w:rsidRDefault="000E6430" w:rsidP="00BB2F45">
      <w:pPr>
        <w:numPr>
          <w:ilvl w:val="0"/>
          <w:numId w:val="20"/>
        </w:numPr>
        <w:spacing w:after="0" w:line="360" w:lineRule="auto"/>
        <w:ind w:left="851" w:hanging="284"/>
        <w:jc w:val="both"/>
        <w:rPr>
          <w:rFonts w:ascii="Arial" w:hAnsi="Arial" w:cs="Arial"/>
          <w:color w:val="000000" w:themeColor="text1"/>
          <w:sz w:val="20"/>
          <w:szCs w:val="20"/>
        </w:rPr>
      </w:pPr>
      <w:r>
        <w:rPr>
          <w:rFonts w:ascii="Arial" w:hAnsi="Arial" w:cs="Arial"/>
          <w:color w:val="000000" w:themeColor="text1"/>
          <w:sz w:val="20"/>
          <w:szCs w:val="20"/>
        </w:rPr>
        <w:t>adres zamieszkania,</w:t>
      </w:r>
    </w:p>
    <w:p w14:paraId="69496E02" w14:textId="77777777" w:rsidR="000E6430" w:rsidRDefault="000E6430" w:rsidP="00BB2F45">
      <w:pPr>
        <w:numPr>
          <w:ilvl w:val="0"/>
          <w:numId w:val="20"/>
        </w:numPr>
        <w:spacing w:after="0" w:line="360" w:lineRule="auto"/>
        <w:ind w:left="851" w:hanging="284"/>
        <w:jc w:val="both"/>
        <w:rPr>
          <w:rFonts w:ascii="Arial" w:hAnsi="Arial" w:cs="Arial"/>
          <w:color w:val="000000" w:themeColor="text1"/>
          <w:sz w:val="20"/>
          <w:szCs w:val="20"/>
        </w:rPr>
      </w:pPr>
      <w:r>
        <w:rPr>
          <w:rFonts w:ascii="Arial" w:hAnsi="Arial" w:cs="Arial"/>
          <w:color w:val="000000" w:themeColor="text1"/>
          <w:sz w:val="20"/>
          <w:szCs w:val="20"/>
        </w:rPr>
        <w:t>data urodzenia,</w:t>
      </w:r>
    </w:p>
    <w:p w14:paraId="410E422E" w14:textId="77777777" w:rsidR="000E6430" w:rsidRDefault="000E6430" w:rsidP="00BB2F45">
      <w:pPr>
        <w:numPr>
          <w:ilvl w:val="0"/>
          <w:numId w:val="20"/>
        </w:numPr>
        <w:spacing w:after="0" w:line="360" w:lineRule="auto"/>
        <w:ind w:left="851" w:hanging="284"/>
        <w:jc w:val="both"/>
        <w:rPr>
          <w:rFonts w:ascii="Arial" w:hAnsi="Arial" w:cs="Arial"/>
          <w:color w:val="000000" w:themeColor="text1"/>
          <w:sz w:val="20"/>
          <w:szCs w:val="20"/>
        </w:rPr>
      </w:pPr>
      <w:r>
        <w:rPr>
          <w:rFonts w:ascii="Arial" w:hAnsi="Arial" w:cs="Arial"/>
          <w:color w:val="000000" w:themeColor="text1"/>
          <w:sz w:val="20"/>
          <w:szCs w:val="20"/>
        </w:rPr>
        <w:t>wiek,</w:t>
      </w:r>
    </w:p>
    <w:p w14:paraId="5B0DB76D" w14:textId="77777777" w:rsidR="000E6430" w:rsidRDefault="000E6430" w:rsidP="00BB2F45">
      <w:pPr>
        <w:numPr>
          <w:ilvl w:val="0"/>
          <w:numId w:val="20"/>
        </w:numPr>
        <w:spacing w:after="0" w:line="360" w:lineRule="auto"/>
        <w:ind w:left="851" w:hanging="284"/>
        <w:jc w:val="both"/>
        <w:rPr>
          <w:rFonts w:ascii="Arial" w:hAnsi="Arial" w:cs="Arial"/>
          <w:color w:val="000000" w:themeColor="text1"/>
          <w:sz w:val="20"/>
          <w:szCs w:val="20"/>
        </w:rPr>
      </w:pPr>
      <w:r>
        <w:rPr>
          <w:rFonts w:ascii="Arial" w:hAnsi="Arial" w:cs="Arial"/>
          <w:color w:val="000000" w:themeColor="text1"/>
          <w:sz w:val="20"/>
          <w:szCs w:val="20"/>
        </w:rPr>
        <w:t>płeć,</w:t>
      </w:r>
    </w:p>
    <w:p w14:paraId="3842ACD6" w14:textId="77777777" w:rsidR="000E6430" w:rsidRDefault="000E6430" w:rsidP="00BB2F45">
      <w:pPr>
        <w:numPr>
          <w:ilvl w:val="0"/>
          <w:numId w:val="20"/>
        </w:numPr>
        <w:spacing w:after="0" w:line="360" w:lineRule="auto"/>
        <w:ind w:left="851" w:hanging="284"/>
        <w:jc w:val="both"/>
        <w:rPr>
          <w:rFonts w:ascii="Arial" w:hAnsi="Arial" w:cs="Arial"/>
          <w:color w:val="000000" w:themeColor="text1"/>
          <w:sz w:val="20"/>
          <w:szCs w:val="20"/>
        </w:rPr>
      </w:pPr>
      <w:r>
        <w:rPr>
          <w:rFonts w:ascii="Arial" w:hAnsi="Arial" w:cs="Arial"/>
          <w:color w:val="000000" w:themeColor="text1"/>
          <w:sz w:val="20"/>
          <w:szCs w:val="20"/>
        </w:rPr>
        <w:t>numer telefonu,</w:t>
      </w:r>
    </w:p>
    <w:p w14:paraId="37E4CC41" w14:textId="00A8AE8B" w:rsidR="00CA6A6D" w:rsidRDefault="00CA6A6D" w:rsidP="00BB2F45">
      <w:pPr>
        <w:numPr>
          <w:ilvl w:val="0"/>
          <w:numId w:val="20"/>
        </w:numPr>
        <w:spacing w:after="0" w:line="360" w:lineRule="auto"/>
        <w:ind w:left="851" w:hanging="284"/>
        <w:jc w:val="both"/>
        <w:rPr>
          <w:rFonts w:ascii="Arial" w:hAnsi="Arial" w:cs="Arial"/>
          <w:color w:val="000000" w:themeColor="text1"/>
          <w:sz w:val="20"/>
          <w:szCs w:val="20"/>
        </w:rPr>
      </w:pPr>
      <w:r>
        <w:rPr>
          <w:rFonts w:ascii="Arial" w:hAnsi="Arial" w:cs="Arial"/>
          <w:color w:val="000000" w:themeColor="text1"/>
          <w:sz w:val="20"/>
          <w:szCs w:val="20"/>
        </w:rPr>
        <w:t>adres e-mail</w:t>
      </w:r>
    </w:p>
    <w:p w14:paraId="70ED5838" w14:textId="77777777" w:rsidR="000E6430" w:rsidRDefault="000E6430" w:rsidP="00BB2F45">
      <w:pPr>
        <w:numPr>
          <w:ilvl w:val="0"/>
          <w:numId w:val="20"/>
        </w:numPr>
        <w:spacing w:after="0" w:line="360" w:lineRule="auto"/>
        <w:ind w:left="851" w:hanging="284"/>
        <w:jc w:val="both"/>
        <w:rPr>
          <w:rFonts w:ascii="Arial" w:hAnsi="Arial" w:cs="Arial"/>
          <w:sz w:val="20"/>
          <w:szCs w:val="20"/>
        </w:rPr>
      </w:pPr>
      <w:r>
        <w:rPr>
          <w:rFonts w:ascii="Arial" w:hAnsi="Arial" w:cs="Arial"/>
          <w:sz w:val="20"/>
          <w:szCs w:val="20"/>
        </w:rPr>
        <w:t>dane medyczne</w:t>
      </w:r>
    </w:p>
    <w:p w14:paraId="5C5E4B50" w14:textId="77777777" w:rsidR="000E6430" w:rsidRDefault="000E6430" w:rsidP="00BB2F45">
      <w:pPr>
        <w:numPr>
          <w:ilvl w:val="0"/>
          <w:numId w:val="18"/>
        </w:numPr>
        <w:spacing w:before="120" w:after="0" w:line="360" w:lineRule="auto"/>
        <w:ind w:left="284" w:hanging="284"/>
        <w:jc w:val="both"/>
        <w:rPr>
          <w:rFonts w:ascii="Arial" w:hAnsi="Arial" w:cs="Arial"/>
          <w:sz w:val="20"/>
          <w:szCs w:val="20"/>
        </w:rPr>
      </w:pPr>
      <w:r>
        <w:rPr>
          <w:rFonts w:ascii="Arial" w:hAnsi="Arial" w:cs="Arial"/>
          <w:sz w:val="20"/>
          <w:szCs w:val="20"/>
        </w:rPr>
        <w:t xml:space="preserve">  Zamawiający oświadcza, że dane osobowe, o których mowa w ust. 5 będą przetwarzane do celów badań naukowych, podlegać będą zabezpieczeniom zapewniającym bezpieczeństwo i poufność danych zgodnie z RODO, w tym obejmować będą </w:t>
      </w:r>
      <w:proofErr w:type="spellStart"/>
      <w:r>
        <w:rPr>
          <w:rFonts w:ascii="Arial" w:hAnsi="Arial" w:cs="Arial"/>
          <w:sz w:val="20"/>
          <w:szCs w:val="20"/>
        </w:rPr>
        <w:t>pseudonimizację</w:t>
      </w:r>
      <w:proofErr w:type="spellEnd"/>
      <w:r>
        <w:rPr>
          <w:rFonts w:ascii="Arial" w:hAnsi="Arial" w:cs="Arial"/>
          <w:sz w:val="20"/>
          <w:szCs w:val="20"/>
        </w:rPr>
        <w:t xml:space="preserve"> danych.</w:t>
      </w:r>
    </w:p>
    <w:p w14:paraId="287C165A" w14:textId="77777777" w:rsidR="000E6430" w:rsidRDefault="000E6430" w:rsidP="00BB2F45">
      <w:pPr>
        <w:numPr>
          <w:ilvl w:val="0"/>
          <w:numId w:val="18"/>
        </w:numPr>
        <w:spacing w:before="120" w:after="120" w:line="360" w:lineRule="auto"/>
        <w:ind w:left="284" w:hanging="284"/>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t>Strony zobowiązują się przy przetwarzaniu Danych Osobowych przestrzegać zasad określonych</w:t>
      </w:r>
      <w:r>
        <w:rPr>
          <w:rFonts w:ascii="Arial" w:hAnsi="Arial" w:cs="Arial"/>
          <w:sz w:val="20"/>
          <w:szCs w:val="20"/>
        </w:rPr>
        <w:br/>
        <w:t xml:space="preserve"> w RODO oraz stosować się do wytycznych i zaleceń dotyczących przetwarzania danych osobowych wydanych przez Europejską Radę Ochrony Danych, o której mowa w art. 68 RODO.</w:t>
      </w:r>
    </w:p>
    <w:p w14:paraId="3B724FD1" w14:textId="77777777" w:rsidR="000E6430" w:rsidRDefault="000E6430" w:rsidP="00BB2F45">
      <w:pPr>
        <w:numPr>
          <w:ilvl w:val="0"/>
          <w:numId w:val="18"/>
        </w:numPr>
        <w:spacing w:after="0" w:line="360" w:lineRule="auto"/>
        <w:ind w:left="284" w:hanging="284"/>
        <w:jc w:val="both"/>
        <w:rPr>
          <w:rFonts w:ascii="Arial" w:hAnsi="Arial" w:cs="Arial"/>
          <w:sz w:val="20"/>
          <w:szCs w:val="20"/>
        </w:rPr>
      </w:pPr>
      <w:r>
        <w:rPr>
          <w:rFonts w:ascii="Arial" w:hAnsi="Arial" w:cs="Arial"/>
          <w:sz w:val="20"/>
          <w:szCs w:val="20"/>
        </w:rPr>
        <w:t xml:space="preserve">  Kwestie dotyczące ochrony danych osobowych nie uregulowane w niniejszym paragrafie zostaną</w:t>
      </w:r>
    </w:p>
    <w:p w14:paraId="2B6CC597" w14:textId="4ECAD557" w:rsidR="000E6430" w:rsidRDefault="000E6430" w:rsidP="000E6430">
      <w:pPr>
        <w:tabs>
          <w:tab w:val="left" w:pos="284"/>
        </w:tabs>
        <w:spacing w:after="0" w:line="360" w:lineRule="auto"/>
        <w:ind w:left="284" w:hanging="284"/>
        <w:jc w:val="both"/>
        <w:rPr>
          <w:rFonts w:ascii="Arial" w:hAnsi="Arial" w:cs="Arial"/>
          <w:sz w:val="20"/>
          <w:szCs w:val="20"/>
        </w:rPr>
      </w:pPr>
      <w:r>
        <w:rPr>
          <w:rFonts w:ascii="Arial" w:hAnsi="Arial" w:cs="Arial"/>
          <w:sz w:val="20"/>
          <w:szCs w:val="20"/>
        </w:rPr>
        <w:lastRenderedPageBreak/>
        <w:t xml:space="preserve">  </w:t>
      </w:r>
      <w:r>
        <w:rPr>
          <w:rFonts w:ascii="Arial" w:hAnsi="Arial" w:cs="Arial"/>
          <w:sz w:val="20"/>
          <w:szCs w:val="20"/>
        </w:rPr>
        <w:tab/>
        <w:t>ustalone w drodze operacyjnej na piśmie pod rygorem nieważności.</w:t>
      </w:r>
    </w:p>
    <w:p w14:paraId="06E50255" w14:textId="77777777" w:rsidR="000E6430" w:rsidRDefault="000E6430" w:rsidP="000E6430">
      <w:pPr>
        <w:spacing w:before="360" w:after="0" w:line="360" w:lineRule="auto"/>
        <w:jc w:val="center"/>
        <w:rPr>
          <w:rFonts w:ascii="Arial" w:hAnsi="Arial" w:cs="Arial"/>
          <w:b/>
          <w:sz w:val="20"/>
          <w:szCs w:val="20"/>
        </w:rPr>
      </w:pPr>
      <w:r>
        <w:rPr>
          <w:rFonts w:ascii="Arial" w:hAnsi="Arial" w:cs="Arial"/>
          <w:b/>
          <w:sz w:val="20"/>
          <w:szCs w:val="20"/>
        </w:rPr>
        <w:t>§ 10</w:t>
      </w:r>
    </w:p>
    <w:p w14:paraId="1A972D81" w14:textId="77777777" w:rsidR="000E6430" w:rsidRDefault="000E6430" w:rsidP="000E6430">
      <w:pPr>
        <w:spacing w:after="0" w:line="360" w:lineRule="auto"/>
        <w:jc w:val="center"/>
        <w:rPr>
          <w:rFonts w:ascii="Arial" w:hAnsi="Arial" w:cs="Arial"/>
          <w:b/>
          <w:sz w:val="20"/>
          <w:szCs w:val="20"/>
        </w:rPr>
      </w:pPr>
      <w:r>
        <w:rPr>
          <w:rFonts w:ascii="Arial" w:hAnsi="Arial" w:cs="Arial"/>
          <w:b/>
          <w:sz w:val="20"/>
          <w:szCs w:val="20"/>
        </w:rPr>
        <w:t xml:space="preserve">OBOWIĄZEK INFORMACYJNY WOBEC OSÓB FIZYCZNYCH ZWIĄZANYCH </w:t>
      </w:r>
    </w:p>
    <w:p w14:paraId="34B9714D" w14:textId="77777777" w:rsidR="000E6430" w:rsidRDefault="000E6430" w:rsidP="000E6430">
      <w:pPr>
        <w:spacing w:after="0" w:line="360" w:lineRule="auto"/>
        <w:jc w:val="center"/>
        <w:rPr>
          <w:rFonts w:ascii="Arial" w:hAnsi="Arial" w:cs="Arial"/>
          <w:b/>
          <w:sz w:val="20"/>
          <w:szCs w:val="20"/>
        </w:rPr>
      </w:pPr>
      <w:r>
        <w:rPr>
          <w:rFonts w:ascii="Arial" w:hAnsi="Arial" w:cs="Arial"/>
          <w:b/>
          <w:sz w:val="20"/>
          <w:szCs w:val="20"/>
        </w:rPr>
        <w:t>Z WYKONANIEM UMOWY</w:t>
      </w:r>
    </w:p>
    <w:p w14:paraId="493C5CBB" w14:textId="77777777" w:rsidR="000E6430" w:rsidRDefault="000E6430" w:rsidP="000E6430">
      <w:pPr>
        <w:spacing w:before="120" w:after="120" w:line="360" w:lineRule="auto"/>
        <w:jc w:val="both"/>
        <w:rPr>
          <w:rFonts w:ascii="Arial" w:hAnsi="Arial" w:cs="Arial"/>
          <w:b/>
          <w:sz w:val="20"/>
          <w:szCs w:val="20"/>
        </w:rPr>
      </w:pPr>
      <w:r>
        <w:rPr>
          <w:rFonts w:ascii="Arial" w:hAnsi="Arial" w:cs="Arial"/>
          <w:sz w:val="20"/>
          <w:szCs w:val="20"/>
        </w:rPr>
        <w:t>Zgodnie z art. 13 ogólnego rozporządzenia o ochronie danych osobowych z dnia 27 kwietnia 2016 r. (Dz. Urz. UE L 119 z 04.05.2016), dalej RODO, Zamawiający informuje, że:</w:t>
      </w:r>
    </w:p>
    <w:p w14:paraId="2BBE4FE5" w14:textId="77777777" w:rsidR="000E6430" w:rsidRDefault="000E6430" w:rsidP="00BB2F45">
      <w:pPr>
        <w:numPr>
          <w:ilvl w:val="0"/>
          <w:numId w:val="21"/>
        </w:numPr>
        <w:spacing w:before="120" w:after="0" w:line="360" w:lineRule="auto"/>
        <w:ind w:left="284" w:hanging="284"/>
        <w:jc w:val="both"/>
        <w:rPr>
          <w:rFonts w:ascii="Arial" w:hAnsi="Arial" w:cs="Arial"/>
          <w:sz w:val="20"/>
          <w:szCs w:val="20"/>
        </w:rPr>
      </w:pPr>
      <w:r>
        <w:rPr>
          <w:rFonts w:ascii="Arial" w:hAnsi="Arial" w:cs="Arial"/>
          <w:sz w:val="20"/>
          <w:szCs w:val="20"/>
        </w:rPr>
        <w:t>Administratorem danych osobowych jest Gdański Uniwersytet Medyczny z siedzibą: 80-210 Gdańsk, ul. M. Skłodowskiej-Curie 3a,</w:t>
      </w:r>
      <w:r>
        <w:rPr>
          <w:rFonts w:ascii="Arial" w:hAnsi="Arial" w:cs="Arial"/>
          <w:sz w:val="20"/>
          <w:szCs w:val="20"/>
        </w:rPr>
        <w:tab/>
      </w:r>
    </w:p>
    <w:p w14:paraId="3F0BD57D" w14:textId="6F246FF4" w:rsidR="000E6430" w:rsidRDefault="000E6430" w:rsidP="00BB2F45">
      <w:pPr>
        <w:numPr>
          <w:ilvl w:val="0"/>
          <w:numId w:val="21"/>
        </w:numPr>
        <w:spacing w:before="120" w:after="0" w:line="360" w:lineRule="auto"/>
        <w:ind w:left="284" w:hanging="284"/>
        <w:jc w:val="both"/>
        <w:rPr>
          <w:rFonts w:ascii="Arial" w:hAnsi="Arial" w:cs="Arial"/>
          <w:sz w:val="20"/>
          <w:szCs w:val="20"/>
        </w:rPr>
      </w:pPr>
      <w:r>
        <w:rPr>
          <w:rFonts w:ascii="Arial" w:hAnsi="Arial" w:cs="Arial"/>
          <w:sz w:val="20"/>
          <w:szCs w:val="20"/>
        </w:rPr>
        <w:t xml:space="preserve">Dane kontaktowe Inspektora Ochrony Danych w Gdańskim Uniwersytecie Medycznymi, nr tel. (58) 349 1027, adres email </w:t>
      </w:r>
      <w:hyperlink r:id="rId9" w:history="1">
        <w:r w:rsidR="00B2799F" w:rsidRPr="00B50F82">
          <w:rPr>
            <w:rStyle w:val="Hipercze"/>
            <w:rFonts w:ascii="Arial" w:hAnsi="Arial" w:cs="Arial"/>
            <w:sz w:val="20"/>
            <w:szCs w:val="20"/>
          </w:rPr>
          <w:t>iod@gumed.edu.pl</w:t>
        </w:r>
      </w:hyperlink>
      <w:r>
        <w:rPr>
          <w:rFonts w:ascii="Arial" w:hAnsi="Arial" w:cs="Arial"/>
          <w:sz w:val="20"/>
          <w:szCs w:val="20"/>
        </w:rPr>
        <w:t>,</w:t>
      </w:r>
    </w:p>
    <w:p w14:paraId="4DAEA19E" w14:textId="78B9CACB" w:rsidR="000E6430" w:rsidRPr="00233D75" w:rsidRDefault="000E6430" w:rsidP="00D279B5">
      <w:pPr>
        <w:numPr>
          <w:ilvl w:val="0"/>
          <w:numId w:val="21"/>
        </w:numPr>
        <w:spacing w:before="120" w:after="0" w:line="360" w:lineRule="auto"/>
        <w:ind w:left="284" w:hanging="284"/>
        <w:jc w:val="both"/>
        <w:rPr>
          <w:rFonts w:ascii="Arial" w:hAnsi="Arial" w:cs="Arial"/>
          <w:sz w:val="20"/>
          <w:szCs w:val="20"/>
        </w:rPr>
      </w:pPr>
      <w:r w:rsidRPr="00233D75">
        <w:rPr>
          <w:rFonts w:ascii="Arial" w:hAnsi="Arial" w:cs="Arial"/>
          <w:sz w:val="20"/>
          <w:szCs w:val="20"/>
        </w:rPr>
        <w:t>Administrator danych osobowych działając w oparciu o art. 6 ust. 1 lit. b RODO przetwarza dane osobowe osób fizycznych, w szczególności osób reprezentujących oraz wskazanych do kontaktu, związanych z wykonaniem umowy, pozyskane bezpośrednio lub pośrednio, w celu wypełnienia obowiązków z niej wynikających, a także w celach związany</w:t>
      </w:r>
      <w:r w:rsidR="00233D75">
        <w:rPr>
          <w:rFonts w:ascii="Arial" w:hAnsi="Arial" w:cs="Arial"/>
          <w:sz w:val="20"/>
          <w:szCs w:val="20"/>
        </w:rPr>
        <w:t xml:space="preserve">ch z rozliczeniem umowy, celach </w:t>
      </w:r>
      <w:r w:rsidRPr="00233D75">
        <w:rPr>
          <w:rFonts w:ascii="Arial" w:hAnsi="Arial" w:cs="Arial"/>
          <w:sz w:val="20"/>
          <w:szCs w:val="20"/>
        </w:rPr>
        <w:t xml:space="preserve">archiwalnych oraz ustalenia i dochodzenia ewentualnych roszczeń, na podstawie i w związku </w:t>
      </w:r>
      <w:ins w:id="6" w:author="GUMed" w:date="2020-01-09T11:33:00Z">
        <w:r w:rsidR="00962E0A" w:rsidRPr="00233D75">
          <w:rPr>
            <w:rFonts w:ascii="Arial" w:hAnsi="Arial" w:cs="Arial"/>
            <w:sz w:val="20"/>
            <w:szCs w:val="20"/>
          </w:rPr>
          <w:br/>
        </w:r>
      </w:ins>
      <w:r w:rsidRPr="00233D75">
        <w:rPr>
          <w:rFonts w:ascii="Arial" w:hAnsi="Arial" w:cs="Arial"/>
          <w:sz w:val="20"/>
          <w:szCs w:val="20"/>
        </w:rPr>
        <w:t>z realizacją obowiązków nałożonych na administratora danych przez przepisy prawa powszechnego.</w:t>
      </w:r>
      <w:r w:rsidR="00233D75">
        <w:rPr>
          <w:rFonts w:ascii="Arial" w:hAnsi="Arial" w:cs="Arial"/>
          <w:sz w:val="20"/>
          <w:szCs w:val="20"/>
        </w:rPr>
        <w:t xml:space="preserve"> </w:t>
      </w:r>
      <w:r w:rsidRPr="00233D75">
        <w:rPr>
          <w:rFonts w:ascii="Arial" w:hAnsi="Arial" w:cs="Arial"/>
          <w:sz w:val="20"/>
          <w:szCs w:val="20"/>
        </w:rPr>
        <w:t>Podanie danych osobowych jest dobrowolne, jednak konieczne do zawarcia i wykonania umowy. Bez podania danych realizacja celu przetwarzania danych będzie niemożliwa.</w:t>
      </w:r>
    </w:p>
    <w:p w14:paraId="70B9E329" w14:textId="0AA5CC61" w:rsidR="000E6430" w:rsidRDefault="000E6430" w:rsidP="00BB2F45">
      <w:pPr>
        <w:numPr>
          <w:ilvl w:val="0"/>
          <w:numId w:val="21"/>
        </w:numPr>
        <w:spacing w:before="120" w:after="0" w:line="360" w:lineRule="auto"/>
        <w:ind w:left="284" w:hanging="284"/>
        <w:jc w:val="both"/>
        <w:rPr>
          <w:rFonts w:ascii="Arial" w:hAnsi="Arial" w:cs="Arial"/>
          <w:sz w:val="20"/>
          <w:szCs w:val="20"/>
        </w:rPr>
      </w:pPr>
      <w:r>
        <w:rPr>
          <w:rFonts w:ascii="Arial" w:hAnsi="Arial" w:cs="Arial"/>
          <w:sz w:val="20"/>
          <w:szCs w:val="20"/>
        </w:rPr>
        <w:t>Odbiorcami danych osobowych zgromadzonych w związku z realizacj</w:t>
      </w:r>
      <w:r w:rsidR="00962E0A">
        <w:rPr>
          <w:rFonts w:ascii="Arial" w:hAnsi="Arial" w:cs="Arial"/>
          <w:sz w:val="20"/>
          <w:szCs w:val="20"/>
        </w:rPr>
        <w:t>ą</w:t>
      </w:r>
      <w:r>
        <w:rPr>
          <w:rFonts w:ascii="Arial" w:hAnsi="Arial" w:cs="Arial"/>
          <w:sz w:val="20"/>
          <w:szCs w:val="20"/>
        </w:rPr>
        <w:t xml:space="preserve"> umowy będą wyłącznie osoby lub podmioty uprawnione do ich otrzymania na mocy przepisów prawa, mogą one zostać również przekazane podmiotom współpracującym z Uniwersytetem w oparciu o umowy powierzenia zawarte zgodnie z art. 28 RODO. Dane te nie będą przedmiotem sprzedaży, nie będą również przekazywane do państw trzecich i organizacji międzynarodowych.</w:t>
      </w:r>
    </w:p>
    <w:p w14:paraId="264C9714" w14:textId="77777777" w:rsidR="000E6430" w:rsidRDefault="000E6430" w:rsidP="00BB2F45">
      <w:pPr>
        <w:numPr>
          <w:ilvl w:val="0"/>
          <w:numId w:val="21"/>
        </w:numPr>
        <w:spacing w:before="120" w:after="0" w:line="360" w:lineRule="auto"/>
        <w:ind w:left="284" w:hanging="284"/>
        <w:jc w:val="both"/>
        <w:rPr>
          <w:rFonts w:ascii="Arial" w:hAnsi="Arial" w:cs="Arial"/>
          <w:sz w:val="20"/>
          <w:szCs w:val="20"/>
        </w:rPr>
      </w:pPr>
      <w:r>
        <w:rPr>
          <w:rFonts w:ascii="Arial" w:hAnsi="Arial" w:cs="Arial"/>
          <w:sz w:val="20"/>
          <w:szCs w:val="20"/>
        </w:rPr>
        <w:t>Dane osobowe będą przechowywane przez okres niezbędny do realizacji celów określonych powyżej.</w:t>
      </w:r>
    </w:p>
    <w:p w14:paraId="634CA56B" w14:textId="469D0BA1" w:rsidR="000E6430" w:rsidRDefault="000E6430" w:rsidP="00BB2F45">
      <w:pPr>
        <w:numPr>
          <w:ilvl w:val="0"/>
          <w:numId w:val="21"/>
        </w:numPr>
        <w:spacing w:before="120" w:after="0" w:line="360" w:lineRule="auto"/>
        <w:ind w:left="284" w:hanging="284"/>
        <w:jc w:val="both"/>
        <w:rPr>
          <w:rFonts w:ascii="Arial" w:hAnsi="Arial" w:cs="Arial"/>
          <w:sz w:val="20"/>
          <w:szCs w:val="20"/>
        </w:rPr>
      </w:pPr>
      <w:r>
        <w:rPr>
          <w:rFonts w:ascii="Arial" w:hAnsi="Arial" w:cs="Arial"/>
          <w:sz w:val="20"/>
          <w:szCs w:val="20"/>
        </w:rPr>
        <w:t>Osoba, które</w:t>
      </w:r>
      <w:r w:rsidR="00962E0A">
        <w:rPr>
          <w:rFonts w:ascii="Arial" w:hAnsi="Arial" w:cs="Arial"/>
          <w:sz w:val="20"/>
          <w:szCs w:val="20"/>
        </w:rPr>
        <w:t>j</w:t>
      </w:r>
      <w:r>
        <w:rPr>
          <w:rFonts w:ascii="Arial" w:hAnsi="Arial" w:cs="Arial"/>
          <w:sz w:val="20"/>
          <w:szCs w:val="20"/>
        </w:rPr>
        <w:t xml:space="preserve"> dane dotyczą posiada prawo: </w:t>
      </w:r>
    </w:p>
    <w:p w14:paraId="0E72DAD5" w14:textId="77777777" w:rsidR="000E6430" w:rsidRDefault="000E6430" w:rsidP="00BB2F45">
      <w:pPr>
        <w:numPr>
          <w:ilvl w:val="0"/>
          <w:numId w:val="22"/>
        </w:numPr>
        <w:spacing w:before="120" w:after="0" w:line="360" w:lineRule="auto"/>
        <w:ind w:left="567" w:hanging="283"/>
        <w:jc w:val="both"/>
        <w:rPr>
          <w:rFonts w:ascii="Arial" w:hAnsi="Arial" w:cs="Arial"/>
          <w:sz w:val="20"/>
          <w:szCs w:val="20"/>
        </w:rPr>
      </w:pPr>
      <w:r>
        <w:rPr>
          <w:rFonts w:ascii="Arial" w:hAnsi="Arial" w:cs="Arial"/>
          <w:sz w:val="20"/>
          <w:szCs w:val="20"/>
        </w:rPr>
        <w:t xml:space="preserve">dostępu do treści swoich danych, prawo do ich sprostowania, ograniczenia przetwarzania, </w:t>
      </w:r>
    </w:p>
    <w:p w14:paraId="6741D280" w14:textId="35DDF71E" w:rsidR="000E6430" w:rsidRDefault="000E6430" w:rsidP="00BB2F45">
      <w:pPr>
        <w:numPr>
          <w:ilvl w:val="0"/>
          <w:numId w:val="22"/>
        </w:numPr>
        <w:spacing w:before="120" w:after="0" w:line="360" w:lineRule="auto"/>
        <w:ind w:left="567" w:hanging="283"/>
        <w:jc w:val="both"/>
        <w:rPr>
          <w:rFonts w:ascii="Arial" w:hAnsi="Arial" w:cs="Arial"/>
          <w:sz w:val="20"/>
          <w:szCs w:val="20"/>
        </w:rPr>
      </w:pPr>
      <w:r>
        <w:rPr>
          <w:rFonts w:ascii="Arial" w:hAnsi="Arial" w:cs="Arial"/>
          <w:sz w:val="20"/>
          <w:szCs w:val="20"/>
        </w:rPr>
        <w:t>wniesienia skargi do Prezesa Urzędu Ochrony Danych Osob</w:t>
      </w:r>
      <w:r w:rsidR="00124430">
        <w:rPr>
          <w:rFonts w:ascii="Arial" w:hAnsi="Arial" w:cs="Arial"/>
          <w:sz w:val="20"/>
          <w:szCs w:val="20"/>
        </w:rPr>
        <w:t xml:space="preserve">owych, gdy uzasadnione jest, że </w:t>
      </w:r>
      <w:r>
        <w:rPr>
          <w:rFonts w:ascii="Arial" w:hAnsi="Arial" w:cs="Arial"/>
          <w:sz w:val="20"/>
          <w:szCs w:val="20"/>
        </w:rPr>
        <w:t xml:space="preserve">dane osobowe przetwarzane są przez administratora niezgodnie z ogólnym rozporządzeniem </w:t>
      </w:r>
      <w:ins w:id="7" w:author="GUMed" w:date="2020-01-09T11:35:00Z">
        <w:r w:rsidR="00962E0A">
          <w:rPr>
            <w:rFonts w:ascii="Arial" w:hAnsi="Arial" w:cs="Arial"/>
            <w:sz w:val="20"/>
            <w:szCs w:val="20"/>
          </w:rPr>
          <w:br/>
        </w:r>
      </w:ins>
      <w:r>
        <w:rPr>
          <w:rFonts w:ascii="Arial" w:hAnsi="Arial" w:cs="Arial"/>
          <w:sz w:val="20"/>
          <w:szCs w:val="20"/>
        </w:rPr>
        <w:t>o ochronie danych osobowych z dnia 27 kwietnia 2016 r.</w:t>
      </w:r>
    </w:p>
    <w:p w14:paraId="63357062" w14:textId="77777777" w:rsidR="000E6430" w:rsidRDefault="000E6430" w:rsidP="00BB2F45">
      <w:pPr>
        <w:numPr>
          <w:ilvl w:val="0"/>
          <w:numId w:val="21"/>
        </w:numPr>
        <w:spacing w:before="120" w:after="0" w:line="360" w:lineRule="auto"/>
        <w:ind w:left="284" w:hanging="284"/>
        <w:jc w:val="both"/>
        <w:rPr>
          <w:rFonts w:ascii="Arial" w:hAnsi="Arial" w:cs="Arial"/>
          <w:sz w:val="20"/>
          <w:szCs w:val="20"/>
        </w:rPr>
      </w:pPr>
      <w:r>
        <w:rPr>
          <w:rFonts w:ascii="Arial" w:hAnsi="Arial" w:cs="Arial"/>
          <w:sz w:val="20"/>
          <w:szCs w:val="20"/>
        </w:rPr>
        <w:t>Nie przysługuje osobie, której dane dotyczą:</w:t>
      </w:r>
    </w:p>
    <w:p w14:paraId="1425516C" w14:textId="77777777" w:rsidR="000E6430" w:rsidRDefault="000E6430" w:rsidP="00BB2F45">
      <w:pPr>
        <w:numPr>
          <w:ilvl w:val="0"/>
          <w:numId w:val="23"/>
        </w:numPr>
        <w:tabs>
          <w:tab w:val="left" w:pos="426"/>
        </w:tabs>
        <w:spacing w:before="120" w:after="0" w:line="360" w:lineRule="auto"/>
        <w:ind w:left="567" w:hanging="283"/>
        <w:jc w:val="both"/>
        <w:rPr>
          <w:rFonts w:ascii="Arial" w:hAnsi="Arial" w:cs="Arial"/>
          <w:sz w:val="20"/>
          <w:szCs w:val="20"/>
        </w:rPr>
      </w:pPr>
      <w:r>
        <w:rPr>
          <w:rFonts w:ascii="Arial" w:hAnsi="Arial" w:cs="Arial"/>
          <w:sz w:val="20"/>
          <w:szCs w:val="20"/>
        </w:rPr>
        <w:lastRenderedPageBreak/>
        <w:t>prawo do usunięcia danych osobowych, prawo do przenoszenia danych oraz prawo sprzeciwu wobec przetwarzania danych osobowych, gdyż podstawą prawną przetwarzania danych osobowych jest art. 6 ust. 1 lit. b RODO.</w:t>
      </w:r>
    </w:p>
    <w:p w14:paraId="0ACA709D" w14:textId="77777777" w:rsidR="000E6430" w:rsidRDefault="000E6430" w:rsidP="000E6430">
      <w:pPr>
        <w:spacing w:before="360" w:after="0" w:line="360" w:lineRule="auto"/>
        <w:jc w:val="center"/>
        <w:rPr>
          <w:rFonts w:ascii="Arial" w:hAnsi="Arial" w:cs="Arial"/>
          <w:b/>
          <w:bCs/>
          <w:sz w:val="20"/>
          <w:szCs w:val="20"/>
        </w:rPr>
      </w:pPr>
      <w:r>
        <w:rPr>
          <w:rFonts w:ascii="Arial" w:hAnsi="Arial" w:cs="Arial"/>
          <w:b/>
          <w:bCs/>
          <w:sz w:val="20"/>
          <w:szCs w:val="20"/>
        </w:rPr>
        <w:t>§ 11</w:t>
      </w:r>
    </w:p>
    <w:p w14:paraId="134EE3C5" w14:textId="77777777" w:rsidR="000E6430" w:rsidRDefault="000E6430" w:rsidP="000E6430">
      <w:pPr>
        <w:spacing w:after="0" w:line="360" w:lineRule="auto"/>
        <w:jc w:val="center"/>
        <w:rPr>
          <w:rFonts w:ascii="Arial" w:hAnsi="Arial" w:cs="Arial"/>
          <w:b/>
          <w:sz w:val="20"/>
          <w:szCs w:val="20"/>
        </w:rPr>
      </w:pPr>
      <w:r>
        <w:rPr>
          <w:rFonts w:ascii="Arial" w:hAnsi="Arial" w:cs="Arial"/>
          <w:b/>
          <w:sz w:val="20"/>
          <w:szCs w:val="20"/>
        </w:rPr>
        <w:t>ZMIANY POSTANOWIEŃ ZAWARTEJ UMOWY</w:t>
      </w:r>
    </w:p>
    <w:p w14:paraId="5484C0E6" w14:textId="77777777" w:rsidR="000E6430" w:rsidRDefault="000E6430" w:rsidP="00BB2F45">
      <w:pPr>
        <w:pStyle w:val="Akapitzlist"/>
        <w:numPr>
          <w:ilvl w:val="0"/>
          <w:numId w:val="24"/>
        </w:numPr>
        <w:tabs>
          <w:tab w:val="left" w:pos="284"/>
        </w:tabs>
        <w:spacing w:before="120" w:after="120" w:line="360" w:lineRule="auto"/>
        <w:ind w:left="284" w:hanging="284"/>
        <w:jc w:val="both"/>
        <w:rPr>
          <w:rFonts w:ascii="Arial" w:hAnsi="Arial" w:cs="Arial"/>
          <w:sz w:val="20"/>
          <w:szCs w:val="20"/>
        </w:rPr>
      </w:pPr>
      <w:r>
        <w:rPr>
          <w:rFonts w:ascii="Arial" w:hAnsi="Arial" w:cs="Arial"/>
          <w:color w:val="000000"/>
          <w:sz w:val="20"/>
          <w:szCs w:val="20"/>
        </w:rPr>
        <w:t>Wszelkie zmiany niniejszej umowy wymagają dla swej ważności formy pisemnej pod rygorem nieważności i będą dopuszczalne w granicach unormowania art. 144 Prawa zamówień publicznych.</w:t>
      </w:r>
    </w:p>
    <w:p w14:paraId="03E92A93" w14:textId="15FCA909" w:rsidR="000E6430" w:rsidRDefault="000E6430" w:rsidP="00BB2F45">
      <w:pPr>
        <w:pStyle w:val="Akapitzlist"/>
        <w:numPr>
          <w:ilvl w:val="0"/>
          <w:numId w:val="24"/>
        </w:numPr>
        <w:tabs>
          <w:tab w:val="left" w:pos="284"/>
        </w:tabs>
        <w:spacing w:after="0" w:line="360" w:lineRule="auto"/>
        <w:ind w:left="284" w:hanging="284"/>
        <w:jc w:val="both"/>
        <w:rPr>
          <w:rFonts w:ascii="Arial" w:hAnsi="Arial" w:cs="Arial"/>
          <w:sz w:val="20"/>
          <w:szCs w:val="20"/>
        </w:rPr>
      </w:pPr>
      <w:r>
        <w:rPr>
          <w:rFonts w:ascii="Arial" w:hAnsi="Arial" w:cs="Arial"/>
          <w:color w:val="000000"/>
          <w:sz w:val="20"/>
          <w:szCs w:val="20"/>
        </w:rPr>
        <w:t xml:space="preserve">Zmiana postanowień zawartej umowy może nastąpić za zgodą obu stron, wyrażoną na piśmie </w:t>
      </w:r>
      <w:ins w:id="8" w:author="GUMed" w:date="2020-01-09T11:37:00Z">
        <w:r w:rsidR="00962E0A">
          <w:rPr>
            <w:rFonts w:ascii="Arial" w:hAnsi="Arial" w:cs="Arial"/>
            <w:color w:val="000000"/>
            <w:sz w:val="20"/>
            <w:szCs w:val="20"/>
          </w:rPr>
          <w:br/>
        </w:r>
      </w:ins>
      <w:r>
        <w:rPr>
          <w:rFonts w:ascii="Arial" w:hAnsi="Arial" w:cs="Arial"/>
          <w:color w:val="000000"/>
          <w:sz w:val="20"/>
          <w:szCs w:val="20"/>
        </w:rPr>
        <w:t>w postaci aneksu pod rygorem nieważności.</w:t>
      </w:r>
    </w:p>
    <w:p w14:paraId="2312F5E9" w14:textId="77777777" w:rsidR="000E6430" w:rsidRDefault="000E6430" w:rsidP="00BB2F45">
      <w:pPr>
        <w:pStyle w:val="Akapitzlist"/>
        <w:numPr>
          <w:ilvl w:val="0"/>
          <w:numId w:val="24"/>
        </w:numPr>
        <w:tabs>
          <w:tab w:val="left" w:pos="284"/>
        </w:tabs>
        <w:spacing w:after="0" w:line="360" w:lineRule="auto"/>
        <w:ind w:left="284" w:hanging="284"/>
        <w:jc w:val="both"/>
        <w:rPr>
          <w:rFonts w:ascii="Arial" w:hAnsi="Arial" w:cs="Arial"/>
          <w:sz w:val="20"/>
          <w:szCs w:val="20"/>
        </w:rPr>
      </w:pPr>
      <w:r>
        <w:rPr>
          <w:rFonts w:ascii="Arial" w:hAnsi="Arial" w:cs="Arial"/>
          <w:color w:val="000000"/>
          <w:sz w:val="20"/>
          <w:szCs w:val="20"/>
        </w:rPr>
        <w:t>Zamawiający przewiduje możliwość zmian</w:t>
      </w:r>
      <w:r>
        <w:rPr>
          <w:rFonts w:ascii="Arial" w:hAnsi="Arial" w:cs="Arial"/>
          <w:sz w:val="20"/>
          <w:szCs w:val="20"/>
        </w:rPr>
        <w:t xml:space="preserve">:  </w:t>
      </w:r>
    </w:p>
    <w:p w14:paraId="2970C170" w14:textId="77777777" w:rsidR="000E6430" w:rsidRDefault="000E6430" w:rsidP="00BB2F45">
      <w:pPr>
        <w:pStyle w:val="Akapitzlist"/>
        <w:numPr>
          <w:ilvl w:val="0"/>
          <w:numId w:val="25"/>
        </w:numPr>
        <w:tabs>
          <w:tab w:val="left" w:pos="567"/>
        </w:tabs>
        <w:spacing w:after="0" w:line="360" w:lineRule="auto"/>
        <w:ind w:left="567" w:hanging="283"/>
        <w:jc w:val="both"/>
        <w:rPr>
          <w:rFonts w:ascii="Arial" w:hAnsi="Arial" w:cs="Arial"/>
          <w:sz w:val="20"/>
          <w:szCs w:val="20"/>
        </w:rPr>
      </w:pPr>
      <w:r>
        <w:rPr>
          <w:rFonts w:ascii="Arial" w:hAnsi="Arial" w:cs="Arial"/>
          <w:sz w:val="20"/>
          <w:szCs w:val="20"/>
        </w:rPr>
        <w:t xml:space="preserve">w przypadku zmiany przepisów prawa, opublikowanej w Dzienniku Ustaw, Monitorze Polskim lub Dzienniku Urzędowym odpowiedniego ministra, Zamawiający dopuszcza zmiany sposobu realizacji Umowy lub zmiany zakresu świadczeń Wykonawcy wymuszone takimi zmianami przepisów prawa, w tym zmiany urzędowej stawki podatku VAT. </w:t>
      </w:r>
    </w:p>
    <w:p w14:paraId="65B9BEB3" w14:textId="77777777" w:rsidR="000E6430" w:rsidRDefault="000E6430" w:rsidP="00BB2F45">
      <w:pPr>
        <w:pStyle w:val="Akapitzlist"/>
        <w:numPr>
          <w:ilvl w:val="0"/>
          <w:numId w:val="25"/>
        </w:numPr>
        <w:tabs>
          <w:tab w:val="left" w:pos="567"/>
        </w:tabs>
        <w:spacing w:after="0" w:line="360" w:lineRule="auto"/>
        <w:ind w:left="567" w:hanging="283"/>
        <w:jc w:val="both"/>
        <w:rPr>
          <w:rFonts w:ascii="Arial" w:hAnsi="Arial" w:cs="Arial"/>
          <w:sz w:val="20"/>
          <w:szCs w:val="20"/>
        </w:rPr>
      </w:pPr>
      <w:r>
        <w:rPr>
          <w:rFonts w:ascii="Arial" w:hAnsi="Arial" w:cs="Arial"/>
          <w:sz w:val="20"/>
          <w:szCs w:val="20"/>
        </w:rPr>
        <w:t xml:space="preserve">w zakresie sposobu realizacji Umowy lub terminu realizacji Umowy w przypadku zaistnienia siły wyższej. </w:t>
      </w:r>
    </w:p>
    <w:p w14:paraId="21D5D124" w14:textId="77777777" w:rsidR="000E6430" w:rsidRDefault="000E6430" w:rsidP="00BB2F45">
      <w:pPr>
        <w:pStyle w:val="Akapitzlist"/>
        <w:numPr>
          <w:ilvl w:val="0"/>
          <w:numId w:val="25"/>
        </w:numPr>
        <w:tabs>
          <w:tab w:val="left" w:pos="567"/>
        </w:tabs>
        <w:spacing w:after="0" w:line="360" w:lineRule="auto"/>
        <w:ind w:left="567" w:hanging="283"/>
        <w:jc w:val="both"/>
        <w:rPr>
          <w:rFonts w:ascii="Arial" w:hAnsi="Arial" w:cs="Arial"/>
          <w:sz w:val="20"/>
          <w:szCs w:val="20"/>
        </w:rPr>
      </w:pPr>
      <w:r>
        <w:rPr>
          <w:rFonts w:ascii="Arial" w:hAnsi="Arial" w:cs="Arial"/>
          <w:color w:val="000000"/>
          <w:sz w:val="20"/>
          <w:szCs w:val="20"/>
        </w:rPr>
        <w:t>po upływie 12 miesięcy obowiązywania umowy dopuszcza się wprowadzenie odpowiednich zmian wysokości wynagrodzenia, w przypadku zmiany:</w:t>
      </w:r>
    </w:p>
    <w:p w14:paraId="22C50C13" w14:textId="77777777" w:rsidR="000E6430" w:rsidRDefault="000E6430" w:rsidP="00BB2F45">
      <w:pPr>
        <w:pStyle w:val="Akapitzlist"/>
        <w:numPr>
          <w:ilvl w:val="0"/>
          <w:numId w:val="26"/>
        </w:numPr>
        <w:tabs>
          <w:tab w:val="left" w:pos="851"/>
        </w:tabs>
        <w:suppressAutoHyphens/>
        <w:spacing w:after="0" w:line="360" w:lineRule="auto"/>
        <w:ind w:left="851" w:hanging="284"/>
        <w:jc w:val="both"/>
        <w:rPr>
          <w:rFonts w:ascii="Arial" w:hAnsi="Arial" w:cs="Arial"/>
          <w:sz w:val="20"/>
          <w:szCs w:val="20"/>
        </w:rPr>
      </w:pPr>
      <w:r>
        <w:rPr>
          <w:rFonts w:ascii="Arial" w:hAnsi="Arial" w:cs="Arial"/>
          <w:sz w:val="20"/>
          <w:szCs w:val="20"/>
          <w:lang w:eastAsia="pl-PL"/>
        </w:rPr>
        <w:t>wysokości minimalnego wynagrodzenia za pracę ustalonego na podstawie art. 2 ust. 3-5 ustawy z dnia 10 października 2002 r. o minimalnym wynagrodzeniu za pracę,</w:t>
      </w:r>
    </w:p>
    <w:p w14:paraId="7C6CFF01" w14:textId="77777777" w:rsidR="000E6430" w:rsidRDefault="000E6430" w:rsidP="00BB2F45">
      <w:pPr>
        <w:pStyle w:val="Akapitzlist"/>
        <w:numPr>
          <w:ilvl w:val="0"/>
          <w:numId w:val="26"/>
        </w:numPr>
        <w:tabs>
          <w:tab w:val="left" w:pos="851"/>
        </w:tabs>
        <w:suppressAutoHyphens/>
        <w:spacing w:after="0" w:line="360" w:lineRule="auto"/>
        <w:ind w:left="851" w:hanging="284"/>
        <w:jc w:val="both"/>
        <w:rPr>
          <w:rFonts w:ascii="Arial" w:hAnsi="Arial" w:cs="Arial"/>
          <w:sz w:val="20"/>
          <w:szCs w:val="20"/>
        </w:rPr>
      </w:pPr>
      <w:r>
        <w:rPr>
          <w:rFonts w:ascii="Arial" w:hAnsi="Arial" w:cs="Arial"/>
          <w:sz w:val="20"/>
          <w:szCs w:val="20"/>
          <w:lang w:eastAsia="pl-PL"/>
        </w:rPr>
        <w:t>zasad podlegania ubezpieczeniom społecznym lub ubezpieczeniu zdrowotnemu lub wysokości stawki składki na ubezpieczenia społeczne lub zdrowotne</w:t>
      </w:r>
    </w:p>
    <w:p w14:paraId="7C7FBBDA" w14:textId="77777777" w:rsidR="000E6430" w:rsidRDefault="000E6430" w:rsidP="00BB2F45">
      <w:pPr>
        <w:pStyle w:val="Akapitzlist"/>
        <w:numPr>
          <w:ilvl w:val="0"/>
          <w:numId w:val="26"/>
        </w:numPr>
        <w:tabs>
          <w:tab w:val="left" w:pos="851"/>
        </w:tabs>
        <w:suppressAutoHyphens/>
        <w:spacing w:after="0" w:line="360" w:lineRule="auto"/>
        <w:ind w:left="851" w:hanging="284"/>
        <w:jc w:val="both"/>
        <w:rPr>
          <w:rFonts w:ascii="Arial" w:hAnsi="Arial" w:cs="Arial"/>
          <w:sz w:val="20"/>
          <w:szCs w:val="20"/>
        </w:rPr>
      </w:pPr>
      <w:r>
        <w:rPr>
          <w:rFonts w:ascii="Arial" w:hAnsi="Arial" w:cs="Arial"/>
          <w:iCs/>
          <w:sz w:val="20"/>
          <w:szCs w:val="20"/>
        </w:rPr>
        <w:t xml:space="preserve">zasad gromadzenia i wysokości wpłat do pracowniczych planów kapitałowych, o których mowa w ustawie z dnia 4 października 2018 r. o pracowniczych planach zgodnie z treścią art. 142 ust. 5 </w:t>
      </w:r>
      <w:proofErr w:type="spellStart"/>
      <w:r>
        <w:rPr>
          <w:rFonts w:ascii="Arial" w:hAnsi="Arial" w:cs="Arial"/>
          <w:iCs/>
          <w:sz w:val="20"/>
          <w:szCs w:val="20"/>
        </w:rPr>
        <w:t>pzp</w:t>
      </w:r>
      <w:proofErr w:type="spellEnd"/>
    </w:p>
    <w:p w14:paraId="4B568904" w14:textId="77777777" w:rsidR="000E6430" w:rsidRDefault="000E6430" w:rsidP="000E6430">
      <w:pPr>
        <w:tabs>
          <w:tab w:val="left" w:pos="0"/>
        </w:tabs>
        <w:spacing w:after="0" w:line="360" w:lineRule="auto"/>
        <w:ind w:left="709"/>
        <w:jc w:val="both"/>
        <w:rPr>
          <w:rFonts w:ascii="Arial" w:hAnsi="Arial" w:cs="Arial"/>
          <w:color w:val="000000"/>
          <w:sz w:val="20"/>
          <w:szCs w:val="20"/>
          <w:lang w:eastAsia="pl-PL"/>
        </w:rPr>
      </w:pPr>
      <w:r>
        <w:rPr>
          <w:rFonts w:ascii="Arial" w:hAnsi="Arial" w:cs="Arial"/>
          <w:color w:val="000000"/>
          <w:sz w:val="20"/>
          <w:szCs w:val="20"/>
          <w:lang w:eastAsia="pl-PL"/>
        </w:rPr>
        <w:t>- jeżeli zmiany te będą miały wpływ na koszty wykonania zamówienia przez Wykonawcę.</w:t>
      </w:r>
    </w:p>
    <w:p w14:paraId="51D32ACE" w14:textId="77777777" w:rsidR="000E6430" w:rsidRDefault="000E6430" w:rsidP="00BB2F45">
      <w:pPr>
        <w:pStyle w:val="Akapitzlist"/>
        <w:numPr>
          <w:ilvl w:val="0"/>
          <w:numId w:val="24"/>
        </w:numPr>
        <w:tabs>
          <w:tab w:val="left" w:pos="284"/>
        </w:tabs>
        <w:spacing w:after="0" w:line="360" w:lineRule="auto"/>
        <w:ind w:left="284" w:hanging="284"/>
        <w:jc w:val="both"/>
        <w:rPr>
          <w:rFonts w:ascii="Arial" w:hAnsi="Arial" w:cs="Arial"/>
          <w:color w:val="000000"/>
          <w:sz w:val="20"/>
          <w:szCs w:val="20"/>
        </w:rPr>
      </w:pPr>
      <w:r>
        <w:rPr>
          <w:rFonts w:ascii="Arial" w:hAnsi="Arial" w:cs="Arial"/>
          <w:color w:val="000000"/>
          <w:sz w:val="20"/>
          <w:szCs w:val="20"/>
        </w:rPr>
        <w:t>Zmiana wysokości wynagrodzenia obowiązywać będzie od dnia wejścia w życie zmian,                             o których mowa w ust. 3 pkt. 3) powyżej.</w:t>
      </w:r>
    </w:p>
    <w:p w14:paraId="2D1DFE33" w14:textId="77777777" w:rsidR="000E6430" w:rsidRDefault="000E6430" w:rsidP="00BB2F45">
      <w:pPr>
        <w:pStyle w:val="Akapitzlist"/>
        <w:numPr>
          <w:ilvl w:val="0"/>
          <w:numId w:val="24"/>
        </w:numPr>
        <w:tabs>
          <w:tab w:val="left" w:pos="284"/>
        </w:tabs>
        <w:spacing w:after="0" w:line="360" w:lineRule="auto"/>
        <w:ind w:left="284" w:hanging="284"/>
        <w:jc w:val="both"/>
        <w:rPr>
          <w:rFonts w:ascii="Arial" w:hAnsi="Arial" w:cs="Arial"/>
          <w:color w:val="000000"/>
          <w:sz w:val="20"/>
          <w:szCs w:val="20"/>
        </w:rPr>
      </w:pPr>
      <w:r>
        <w:rPr>
          <w:rFonts w:ascii="Arial" w:hAnsi="Arial" w:cs="Arial"/>
          <w:color w:val="000000"/>
          <w:sz w:val="20"/>
          <w:szCs w:val="20"/>
        </w:rPr>
        <w:t>W przypadku zmian określonych w ust. 3 pkt. 3) lit. a) i b) Wykonawca może wystąpić do Zamawiającego z wnioskiem o zmianę wysokości wynagrodzenia, przedkładając odpowiednie dokumenty potwierdzające zasadność zmiany wysokości wynagrodzenia. Wykonawca powinien wykazać, że zaistniała zmiana ma bezpośredni wpływ na koszty wykonania zamówienia oraz określić stopień w jakim wpłynie ona na wysokość wynagrodzenia.</w:t>
      </w:r>
    </w:p>
    <w:p w14:paraId="72ADAA70" w14:textId="77777777" w:rsidR="000E6430" w:rsidRDefault="000E6430" w:rsidP="00BB2F45">
      <w:pPr>
        <w:pStyle w:val="Akapitzlist"/>
        <w:numPr>
          <w:ilvl w:val="0"/>
          <w:numId w:val="24"/>
        </w:numPr>
        <w:tabs>
          <w:tab w:val="left" w:pos="284"/>
        </w:tabs>
        <w:spacing w:after="0" w:line="360" w:lineRule="auto"/>
        <w:ind w:left="284" w:hanging="284"/>
        <w:jc w:val="both"/>
        <w:rPr>
          <w:rFonts w:ascii="Arial" w:hAnsi="Arial" w:cs="Arial"/>
          <w:color w:val="000000"/>
          <w:sz w:val="20"/>
          <w:szCs w:val="20"/>
        </w:rPr>
      </w:pPr>
      <w:r>
        <w:rPr>
          <w:rFonts w:ascii="Arial" w:hAnsi="Arial" w:cs="Arial"/>
          <w:color w:val="000000"/>
          <w:sz w:val="20"/>
          <w:szCs w:val="20"/>
        </w:rPr>
        <w:t xml:space="preserve">W przypadku zmiany, o której mowa w ust. 3 pkt. 3) lit. b) wynagrodzenie Wykonawcy ulegnie zmianie o wartość wzrostu całkowitego kosztu Wykonawcy, jaki będzie on zobowiązany dodatkowo </w:t>
      </w:r>
      <w:r>
        <w:rPr>
          <w:rFonts w:ascii="Arial" w:hAnsi="Arial" w:cs="Arial"/>
          <w:color w:val="000000"/>
          <w:sz w:val="20"/>
          <w:szCs w:val="20"/>
        </w:rPr>
        <w:lastRenderedPageBreak/>
        <w:t>ponieść w celu uwzględnienia tej zmiany, przy zachowaniu dotychczasowej kwoty netto wynagrodzenia osób bezpośrednio wykonujących zamówienie na rzecz Zamawiającego.</w:t>
      </w:r>
    </w:p>
    <w:p w14:paraId="0B708892" w14:textId="77777777" w:rsidR="000E6430" w:rsidRDefault="000E6430" w:rsidP="000E6430">
      <w:pPr>
        <w:spacing w:before="360" w:after="0" w:line="360" w:lineRule="auto"/>
        <w:jc w:val="center"/>
        <w:rPr>
          <w:rFonts w:ascii="Arial" w:hAnsi="Arial" w:cs="Arial"/>
          <w:b/>
          <w:bCs/>
          <w:sz w:val="20"/>
          <w:szCs w:val="20"/>
        </w:rPr>
      </w:pPr>
      <w:r>
        <w:rPr>
          <w:rFonts w:ascii="Arial" w:hAnsi="Arial" w:cs="Arial"/>
          <w:b/>
          <w:bCs/>
          <w:sz w:val="20"/>
          <w:szCs w:val="20"/>
        </w:rPr>
        <w:t>§ 12</w:t>
      </w:r>
    </w:p>
    <w:p w14:paraId="77340282" w14:textId="77777777" w:rsidR="000E6430" w:rsidRDefault="000E6430" w:rsidP="000E6430">
      <w:pPr>
        <w:spacing w:after="0" w:line="360" w:lineRule="auto"/>
        <w:jc w:val="center"/>
        <w:rPr>
          <w:rFonts w:ascii="Arial" w:hAnsi="Arial" w:cs="Arial"/>
          <w:b/>
          <w:bCs/>
          <w:sz w:val="20"/>
          <w:szCs w:val="20"/>
        </w:rPr>
      </w:pPr>
      <w:r>
        <w:rPr>
          <w:rFonts w:ascii="Arial" w:hAnsi="Arial" w:cs="Arial"/>
          <w:b/>
          <w:sz w:val="20"/>
          <w:szCs w:val="20"/>
        </w:rPr>
        <w:t>POSTANOWIENIA</w:t>
      </w:r>
      <w:r>
        <w:rPr>
          <w:rFonts w:ascii="Arial" w:hAnsi="Arial" w:cs="Arial"/>
          <w:b/>
          <w:bCs/>
          <w:sz w:val="20"/>
          <w:szCs w:val="20"/>
        </w:rPr>
        <w:t xml:space="preserve"> KOŃCOWE</w:t>
      </w:r>
    </w:p>
    <w:p w14:paraId="21511B48" w14:textId="77777777" w:rsidR="000E6430" w:rsidRDefault="000E6430" w:rsidP="00BB2F45">
      <w:pPr>
        <w:pStyle w:val="Akapitzlist"/>
        <w:numPr>
          <w:ilvl w:val="0"/>
          <w:numId w:val="27"/>
        </w:numPr>
        <w:autoSpaceDE w:val="0"/>
        <w:autoSpaceDN w:val="0"/>
        <w:adjustRightInd w:val="0"/>
        <w:spacing w:before="120" w:after="120" w:line="360" w:lineRule="auto"/>
        <w:ind w:left="284" w:hanging="284"/>
        <w:rPr>
          <w:rFonts w:ascii="Arial" w:hAnsi="Arial" w:cs="Arial"/>
          <w:sz w:val="20"/>
          <w:szCs w:val="20"/>
        </w:rPr>
      </w:pPr>
      <w:r>
        <w:rPr>
          <w:rFonts w:ascii="Arial" w:hAnsi="Arial" w:cs="Arial"/>
          <w:sz w:val="20"/>
          <w:szCs w:val="20"/>
        </w:rPr>
        <w:t xml:space="preserve">Komunikacja pomiędzy Zamawiającym a Wykonawcą będzie odbywała się wyłącznie za pośrednictwem następujących osób: </w:t>
      </w:r>
    </w:p>
    <w:p w14:paraId="3F905BEB" w14:textId="77777777" w:rsidR="000E6430" w:rsidRDefault="000E6430" w:rsidP="00BB2F45">
      <w:pPr>
        <w:pStyle w:val="Akapitzlist"/>
        <w:numPr>
          <w:ilvl w:val="0"/>
          <w:numId w:val="28"/>
        </w:numPr>
        <w:autoSpaceDE w:val="0"/>
        <w:autoSpaceDN w:val="0"/>
        <w:adjustRightInd w:val="0"/>
        <w:spacing w:before="120" w:after="0" w:line="360" w:lineRule="auto"/>
        <w:ind w:left="567" w:hanging="283"/>
        <w:rPr>
          <w:rFonts w:ascii="Arial" w:hAnsi="Arial" w:cs="Arial"/>
          <w:sz w:val="20"/>
          <w:szCs w:val="20"/>
          <w:u w:val="single"/>
        </w:rPr>
      </w:pPr>
      <w:r>
        <w:rPr>
          <w:rFonts w:ascii="Arial" w:hAnsi="Arial" w:cs="Arial"/>
          <w:sz w:val="20"/>
          <w:szCs w:val="20"/>
        </w:rPr>
        <w:t xml:space="preserve">po stronie Zamawiającego: </w:t>
      </w:r>
      <w:r w:rsidR="00480D51">
        <w:rPr>
          <w:rFonts w:ascii="Arial" w:hAnsi="Arial" w:cs="Arial"/>
          <w:sz w:val="20"/>
          <w:szCs w:val="20"/>
        </w:rPr>
        <w:t>……………..</w:t>
      </w:r>
      <w:r>
        <w:rPr>
          <w:rFonts w:ascii="Arial" w:hAnsi="Arial" w:cs="Arial"/>
          <w:sz w:val="20"/>
          <w:szCs w:val="20"/>
        </w:rPr>
        <w:t xml:space="preserve">, tel. </w:t>
      </w:r>
      <w:r w:rsidR="00480D51">
        <w:rPr>
          <w:rFonts w:ascii="Arial" w:hAnsi="Arial" w:cs="Arial"/>
          <w:sz w:val="20"/>
          <w:szCs w:val="20"/>
        </w:rPr>
        <w:t>……………………</w:t>
      </w:r>
      <w:r>
        <w:rPr>
          <w:rFonts w:ascii="Arial" w:hAnsi="Arial" w:cs="Arial"/>
          <w:sz w:val="20"/>
          <w:szCs w:val="20"/>
        </w:rPr>
        <w:t xml:space="preserve">, e-mail: </w:t>
      </w:r>
      <w:hyperlink r:id="rId10" w:history="1">
        <w:r w:rsidR="00480D51">
          <w:rPr>
            <w:rStyle w:val="Hipercze"/>
            <w:rFonts w:ascii="Arial" w:hAnsi="Arial" w:cs="Arial"/>
            <w:sz w:val="20"/>
            <w:szCs w:val="20"/>
          </w:rPr>
          <w:t>………………………</w:t>
        </w:r>
      </w:hyperlink>
    </w:p>
    <w:p w14:paraId="20231A25" w14:textId="77777777" w:rsidR="00480D51" w:rsidRPr="00480D51" w:rsidRDefault="000E6430" w:rsidP="00BB2F45">
      <w:pPr>
        <w:pStyle w:val="Akapitzlist"/>
        <w:numPr>
          <w:ilvl w:val="0"/>
          <w:numId w:val="27"/>
        </w:numPr>
        <w:autoSpaceDE w:val="0"/>
        <w:autoSpaceDN w:val="0"/>
        <w:adjustRightInd w:val="0"/>
        <w:spacing w:before="120" w:after="0" w:line="360" w:lineRule="auto"/>
        <w:ind w:left="284" w:hanging="284"/>
        <w:jc w:val="both"/>
        <w:rPr>
          <w:rFonts w:ascii="Arial" w:hAnsi="Arial" w:cs="Arial"/>
          <w:sz w:val="20"/>
          <w:szCs w:val="20"/>
        </w:rPr>
      </w:pPr>
      <w:r w:rsidRPr="00480D51">
        <w:rPr>
          <w:rFonts w:ascii="Arial" w:hAnsi="Arial" w:cs="Arial"/>
          <w:sz w:val="20"/>
          <w:szCs w:val="20"/>
        </w:rPr>
        <w:t xml:space="preserve">po stronie Wykonawcy: </w:t>
      </w:r>
      <w:r w:rsidR="00480D51">
        <w:rPr>
          <w:rFonts w:ascii="Arial" w:hAnsi="Arial" w:cs="Arial"/>
          <w:sz w:val="20"/>
          <w:szCs w:val="20"/>
        </w:rPr>
        <w:t xml:space="preserve">…………….., tel. ……………………, e-mail: </w:t>
      </w:r>
      <w:hyperlink r:id="rId11" w:history="1">
        <w:r w:rsidR="00480D51">
          <w:rPr>
            <w:rStyle w:val="Hipercze"/>
            <w:rFonts w:ascii="Arial" w:hAnsi="Arial" w:cs="Arial"/>
            <w:sz w:val="20"/>
            <w:szCs w:val="20"/>
          </w:rPr>
          <w:t>………………………</w:t>
        </w:r>
      </w:hyperlink>
    </w:p>
    <w:p w14:paraId="7DAEB3C3" w14:textId="77777777" w:rsidR="000E6430" w:rsidRPr="00480D51" w:rsidRDefault="000E6430" w:rsidP="00BB2F45">
      <w:pPr>
        <w:pStyle w:val="Akapitzlist"/>
        <w:numPr>
          <w:ilvl w:val="0"/>
          <w:numId w:val="27"/>
        </w:numPr>
        <w:autoSpaceDE w:val="0"/>
        <w:autoSpaceDN w:val="0"/>
        <w:adjustRightInd w:val="0"/>
        <w:spacing w:before="120" w:after="0" w:line="360" w:lineRule="auto"/>
        <w:ind w:left="284" w:hanging="284"/>
        <w:jc w:val="both"/>
        <w:rPr>
          <w:rFonts w:ascii="Arial" w:hAnsi="Arial" w:cs="Arial"/>
          <w:sz w:val="20"/>
          <w:szCs w:val="20"/>
        </w:rPr>
      </w:pPr>
      <w:r w:rsidRPr="00480D51">
        <w:rPr>
          <w:rFonts w:ascii="Arial" w:hAnsi="Arial" w:cs="Arial"/>
          <w:sz w:val="20"/>
          <w:szCs w:val="20"/>
        </w:rPr>
        <w:t>W sprawach nieuregulowanych postanowieniami niniejszej umowy obowiązują przepisy Kodeksu Cywilnego, a ewentualne spory między stronami będą rozstrzygane wg prawa polskiego przez Sąd właściwy dla siedziby Zamawiającego.</w:t>
      </w:r>
    </w:p>
    <w:p w14:paraId="32333421" w14:textId="77777777" w:rsidR="000E6430" w:rsidRDefault="000E6430" w:rsidP="00BB2F45">
      <w:pPr>
        <w:pStyle w:val="Akapitzlist"/>
        <w:numPr>
          <w:ilvl w:val="0"/>
          <w:numId w:val="27"/>
        </w:numPr>
        <w:autoSpaceDE w:val="0"/>
        <w:autoSpaceDN w:val="0"/>
        <w:adjustRightInd w:val="0"/>
        <w:spacing w:before="120" w:after="0" w:line="360" w:lineRule="auto"/>
        <w:ind w:left="284" w:hanging="284"/>
        <w:jc w:val="both"/>
        <w:rPr>
          <w:rFonts w:ascii="Arial" w:hAnsi="Arial" w:cs="Arial"/>
          <w:sz w:val="20"/>
          <w:szCs w:val="20"/>
        </w:rPr>
      </w:pPr>
      <w:r>
        <w:rPr>
          <w:rFonts w:ascii="Arial" w:hAnsi="Arial" w:cs="Arial"/>
          <w:sz w:val="20"/>
          <w:szCs w:val="20"/>
        </w:rPr>
        <w:t xml:space="preserve">Strony wiążą inne warunki i postanowienia zawarte w ofercie z dnia </w:t>
      </w:r>
      <w:r w:rsidR="00480D51">
        <w:rPr>
          <w:rFonts w:ascii="Arial" w:hAnsi="Arial" w:cs="Arial"/>
          <w:sz w:val="20"/>
          <w:szCs w:val="20"/>
        </w:rPr>
        <w:t>……………………….</w:t>
      </w:r>
      <w:r>
        <w:rPr>
          <w:rFonts w:ascii="Arial" w:hAnsi="Arial" w:cs="Arial"/>
          <w:sz w:val="20"/>
          <w:szCs w:val="20"/>
        </w:rPr>
        <w:t xml:space="preserve"> r.</w:t>
      </w:r>
    </w:p>
    <w:p w14:paraId="7163AC3A" w14:textId="77777777" w:rsidR="000E6430" w:rsidRDefault="000E6430" w:rsidP="00BB2F45">
      <w:pPr>
        <w:pStyle w:val="Akapitzlist"/>
        <w:numPr>
          <w:ilvl w:val="0"/>
          <w:numId w:val="27"/>
        </w:numPr>
        <w:autoSpaceDE w:val="0"/>
        <w:autoSpaceDN w:val="0"/>
        <w:adjustRightInd w:val="0"/>
        <w:spacing w:before="120" w:after="0" w:line="360" w:lineRule="auto"/>
        <w:ind w:left="284" w:hanging="284"/>
        <w:jc w:val="both"/>
        <w:rPr>
          <w:rFonts w:ascii="Arial" w:hAnsi="Arial" w:cs="Arial"/>
          <w:color w:val="00000A"/>
          <w:sz w:val="20"/>
          <w:szCs w:val="20"/>
        </w:rPr>
      </w:pPr>
      <w:r>
        <w:rPr>
          <w:rFonts w:ascii="Arial" w:hAnsi="Arial" w:cs="Arial"/>
          <w:sz w:val="20"/>
          <w:szCs w:val="20"/>
        </w:rPr>
        <w:t>O każdej zmianie wyznaczonych osób każda ze stron powiadomi niezwłocznie.</w:t>
      </w:r>
    </w:p>
    <w:p w14:paraId="17D32FE6" w14:textId="77777777" w:rsidR="000E6430" w:rsidRDefault="000E6430" w:rsidP="00BB2F45">
      <w:pPr>
        <w:pStyle w:val="Akapitzlist"/>
        <w:numPr>
          <w:ilvl w:val="0"/>
          <w:numId w:val="27"/>
        </w:numPr>
        <w:autoSpaceDE w:val="0"/>
        <w:autoSpaceDN w:val="0"/>
        <w:adjustRightInd w:val="0"/>
        <w:spacing w:before="120" w:after="0" w:line="360" w:lineRule="auto"/>
        <w:ind w:left="284" w:hanging="284"/>
        <w:jc w:val="both"/>
        <w:rPr>
          <w:rFonts w:ascii="Arial" w:hAnsi="Arial" w:cs="Arial"/>
          <w:color w:val="00000A"/>
          <w:sz w:val="20"/>
          <w:szCs w:val="20"/>
        </w:rPr>
      </w:pPr>
      <w:r>
        <w:rPr>
          <w:rFonts w:ascii="Arial" w:hAnsi="Arial" w:cs="Arial"/>
          <w:sz w:val="20"/>
          <w:szCs w:val="20"/>
        </w:rPr>
        <w:t>Niniejszą umowę sporządzono w 2 jednobrzmiących egzemplarzach, po 1 dla każdej ze stron.</w:t>
      </w:r>
    </w:p>
    <w:p w14:paraId="1BE143BA" w14:textId="77777777" w:rsidR="000E6430" w:rsidRDefault="000E6430" w:rsidP="000E6430">
      <w:pPr>
        <w:spacing w:line="360" w:lineRule="auto"/>
        <w:jc w:val="both"/>
        <w:rPr>
          <w:rFonts w:ascii="Arial" w:hAnsi="Arial" w:cs="Arial"/>
          <w:b/>
          <w:sz w:val="20"/>
          <w:szCs w:val="20"/>
        </w:rPr>
      </w:pPr>
    </w:p>
    <w:p w14:paraId="2BF000C0" w14:textId="77777777" w:rsidR="000E6430" w:rsidRDefault="000E6430" w:rsidP="000E6430">
      <w:pPr>
        <w:spacing w:line="360" w:lineRule="auto"/>
        <w:jc w:val="both"/>
        <w:rPr>
          <w:rFonts w:ascii="Arial" w:hAnsi="Arial" w:cs="Arial"/>
          <w:b/>
          <w:sz w:val="20"/>
          <w:szCs w:val="20"/>
        </w:rPr>
      </w:pPr>
      <w:r>
        <w:rPr>
          <w:rFonts w:ascii="Arial" w:hAnsi="Arial" w:cs="Arial"/>
          <w:b/>
          <w:sz w:val="20"/>
          <w:szCs w:val="20"/>
        </w:rPr>
        <w:t>ZAMAWIAJĄCY:</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WYKONAWCA:</w:t>
      </w:r>
    </w:p>
    <w:p w14:paraId="315998D9" w14:textId="77777777" w:rsidR="000E6430" w:rsidRDefault="000E6430" w:rsidP="000E6430">
      <w:pPr>
        <w:spacing w:line="360" w:lineRule="auto"/>
        <w:jc w:val="both"/>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t>..…………………………………………………</w:t>
      </w:r>
    </w:p>
    <w:p w14:paraId="5549812A" w14:textId="77777777" w:rsidR="000E6430" w:rsidRDefault="000E6430" w:rsidP="000E6430">
      <w:pPr>
        <w:spacing w:line="360" w:lineRule="auto"/>
        <w:jc w:val="both"/>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t>…………………………………………………..</w:t>
      </w:r>
    </w:p>
    <w:p w14:paraId="7FED1B45" w14:textId="77777777" w:rsidR="000E6430" w:rsidRDefault="000E6430" w:rsidP="000E6430">
      <w:pPr>
        <w:spacing w:after="120" w:line="360" w:lineRule="auto"/>
        <w:rPr>
          <w:rFonts w:ascii="Arial" w:hAnsi="Arial" w:cs="Arial"/>
          <w:sz w:val="20"/>
          <w:szCs w:val="20"/>
          <w:u w:val="single"/>
        </w:rPr>
      </w:pPr>
      <w:r>
        <w:rPr>
          <w:rFonts w:ascii="Arial" w:hAnsi="Arial" w:cs="Arial"/>
          <w:sz w:val="20"/>
          <w:szCs w:val="20"/>
          <w:u w:val="single"/>
        </w:rPr>
        <w:t>Załączniki:</w:t>
      </w:r>
    </w:p>
    <w:p w14:paraId="463C1F4D" w14:textId="77777777" w:rsidR="000E6430" w:rsidRDefault="000E6430" w:rsidP="00BB2F45">
      <w:pPr>
        <w:pStyle w:val="Akapitzlist"/>
        <w:numPr>
          <w:ilvl w:val="0"/>
          <w:numId w:val="29"/>
        </w:numPr>
        <w:spacing w:after="0" w:line="360" w:lineRule="auto"/>
        <w:ind w:left="284" w:hanging="284"/>
        <w:rPr>
          <w:rFonts w:ascii="Arial" w:hAnsi="Arial" w:cs="Arial"/>
          <w:sz w:val="20"/>
          <w:szCs w:val="20"/>
        </w:rPr>
      </w:pPr>
      <w:r>
        <w:rPr>
          <w:rFonts w:ascii="Arial" w:hAnsi="Arial" w:cs="Arial"/>
          <w:sz w:val="20"/>
          <w:szCs w:val="20"/>
        </w:rPr>
        <w:t>opis przedmiotu zamówienia</w:t>
      </w:r>
    </w:p>
    <w:p w14:paraId="0B89A2EB" w14:textId="77777777" w:rsidR="000E6430" w:rsidRDefault="000E6430" w:rsidP="00BB2F45">
      <w:pPr>
        <w:pStyle w:val="Akapitzlist"/>
        <w:numPr>
          <w:ilvl w:val="0"/>
          <w:numId w:val="29"/>
        </w:numPr>
        <w:autoSpaceDE w:val="0"/>
        <w:autoSpaceDN w:val="0"/>
        <w:adjustRightInd w:val="0"/>
        <w:spacing w:after="0" w:line="360" w:lineRule="auto"/>
        <w:ind w:left="284" w:hanging="284"/>
        <w:jc w:val="both"/>
      </w:pPr>
      <w:r>
        <w:rPr>
          <w:rFonts w:ascii="Arial" w:hAnsi="Arial" w:cs="Arial"/>
          <w:color w:val="00000A"/>
          <w:sz w:val="20"/>
          <w:szCs w:val="20"/>
        </w:rPr>
        <w:t xml:space="preserve">oferta Wykonawcy z dn. </w:t>
      </w:r>
      <w:r w:rsidR="00480D51">
        <w:rPr>
          <w:rFonts w:ascii="Arial" w:hAnsi="Arial" w:cs="Arial"/>
          <w:color w:val="00000A"/>
          <w:sz w:val="20"/>
          <w:szCs w:val="20"/>
        </w:rPr>
        <w:t>………………………….</w:t>
      </w:r>
      <w:r>
        <w:rPr>
          <w:rFonts w:ascii="Arial" w:hAnsi="Arial" w:cs="Arial"/>
          <w:color w:val="00000A"/>
          <w:sz w:val="20"/>
          <w:szCs w:val="20"/>
        </w:rPr>
        <w:t xml:space="preserve"> r.</w:t>
      </w:r>
    </w:p>
    <w:p w14:paraId="3A3BD1F6" w14:textId="77777777" w:rsidR="000E6430" w:rsidRPr="00480D51" w:rsidRDefault="000E6430" w:rsidP="00BB2F45">
      <w:pPr>
        <w:pStyle w:val="Akapitzlist"/>
        <w:numPr>
          <w:ilvl w:val="0"/>
          <w:numId w:val="29"/>
        </w:numPr>
        <w:autoSpaceDE w:val="0"/>
        <w:autoSpaceDN w:val="0"/>
        <w:adjustRightInd w:val="0"/>
        <w:spacing w:after="0" w:line="360" w:lineRule="auto"/>
        <w:ind w:left="284" w:hanging="284"/>
        <w:jc w:val="both"/>
      </w:pPr>
      <w:r>
        <w:rPr>
          <w:rFonts w:ascii="Arial" w:hAnsi="Arial" w:cs="Arial"/>
          <w:color w:val="00000A"/>
          <w:sz w:val="20"/>
          <w:szCs w:val="20"/>
        </w:rPr>
        <w:t xml:space="preserve">informacja o badaniu oraz świadoma zgoda badanego </w:t>
      </w:r>
    </w:p>
    <w:p w14:paraId="23F293E0" w14:textId="77777777" w:rsidR="000E6430" w:rsidRDefault="000E6430" w:rsidP="000E6430">
      <w:pPr>
        <w:spacing w:after="0" w:line="240" w:lineRule="auto"/>
        <w:rPr>
          <w:rFonts w:ascii="Arial" w:hAnsi="Arial" w:cs="Arial"/>
          <w:color w:val="00000A"/>
          <w:sz w:val="20"/>
          <w:szCs w:val="20"/>
        </w:rPr>
      </w:pPr>
    </w:p>
    <w:p w14:paraId="2C1FB31F" w14:textId="77777777" w:rsidR="00480D51" w:rsidRDefault="00480D51" w:rsidP="000E6430">
      <w:pPr>
        <w:spacing w:after="0" w:line="240" w:lineRule="auto"/>
        <w:rPr>
          <w:rFonts w:ascii="Arial" w:hAnsi="Arial" w:cs="Arial"/>
          <w:color w:val="00000A"/>
          <w:sz w:val="20"/>
          <w:szCs w:val="20"/>
        </w:rPr>
      </w:pPr>
    </w:p>
    <w:p w14:paraId="57276F52" w14:textId="77777777" w:rsidR="00480D51" w:rsidRDefault="00480D51" w:rsidP="000E6430">
      <w:pPr>
        <w:spacing w:after="0" w:line="240" w:lineRule="auto"/>
        <w:rPr>
          <w:rFonts w:ascii="Arial" w:hAnsi="Arial" w:cs="Arial"/>
          <w:color w:val="00000A"/>
          <w:sz w:val="20"/>
          <w:szCs w:val="20"/>
        </w:rPr>
      </w:pPr>
    </w:p>
    <w:p w14:paraId="1EE68C6F" w14:textId="77777777" w:rsidR="00480D51" w:rsidRDefault="00480D51" w:rsidP="000E6430">
      <w:pPr>
        <w:spacing w:after="0" w:line="240" w:lineRule="auto"/>
        <w:rPr>
          <w:rFonts w:ascii="Arial" w:hAnsi="Arial" w:cs="Arial"/>
          <w:color w:val="00000A"/>
          <w:sz w:val="20"/>
          <w:szCs w:val="20"/>
        </w:rPr>
      </w:pPr>
    </w:p>
    <w:p w14:paraId="0DA64A88" w14:textId="77777777" w:rsidR="00480D51" w:rsidRDefault="00480D51" w:rsidP="000E6430">
      <w:pPr>
        <w:spacing w:after="0" w:line="240" w:lineRule="auto"/>
        <w:rPr>
          <w:rFonts w:ascii="Arial" w:hAnsi="Arial" w:cs="Arial"/>
          <w:color w:val="00000A"/>
          <w:sz w:val="20"/>
          <w:szCs w:val="20"/>
        </w:rPr>
      </w:pPr>
    </w:p>
    <w:p w14:paraId="3F85EC78" w14:textId="77777777" w:rsidR="00480D51" w:rsidRDefault="00480D51" w:rsidP="000E6430">
      <w:pPr>
        <w:spacing w:after="0" w:line="240" w:lineRule="auto"/>
        <w:rPr>
          <w:rFonts w:ascii="Arial" w:hAnsi="Arial" w:cs="Arial"/>
          <w:color w:val="00000A"/>
          <w:sz w:val="20"/>
          <w:szCs w:val="20"/>
        </w:rPr>
      </w:pPr>
    </w:p>
    <w:p w14:paraId="0FCD7FC1" w14:textId="77777777" w:rsidR="00480D51" w:rsidRDefault="00480D51" w:rsidP="000E6430">
      <w:pPr>
        <w:spacing w:after="0" w:line="240" w:lineRule="auto"/>
        <w:rPr>
          <w:rFonts w:ascii="Arial" w:hAnsi="Arial" w:cs="Arial"/>
          <w:color w:val="00000A"/>
          <w:sz w:val="20"/>
          <w:szCs w:val="20"/>
        </w:rPr>
      </w:pPr>
    </w:p>
    <w:p w14:paraId="59AABF84" w14:textId="77777777" w:rsidR="00480D51" w:rsidRDefault="00480D51" w:rsidP="000E6430">
      <w:pPr>
        <w:spacing w:after="0" w:line="240" w:lineRule="auto"/>
        <w:rPr>
          <w:rFonts w:ascii="Arial" w:hAnsi="Arial" w:cs="Arial"/>
          <w:color w:val="00000A"/>
          <w:sz w:val="20"/>
          <w:szCs w:val="20"/>
        </w:rPr>
      </w:pPr>
    </w:p>
    <w:p w14:paraId="068211D5" w14:textId="77777777" w:rsidR="00480D51" w:rsidRDefault="00480D51" w:rsidP="000E6430">
      <w:pPr>
        <w:spacing w:after="0" w:line="240" w:lineRule="auto"/>
        <w:rPr>
          <w:rFonts w:ascii="Arial" w:hAnsi="Arial" w:cs="Arial"/>
          <w:color w:val="00000A"/>
          <w:sz w:val="20"/>
          <w:szCs w:val="20"/>
        </w:rPr>
      </w:pPr>
    </w:p>
    <w:p w14:paraId="46F2DAEA" w14:textId="77777777" w:rsidR="00480D51" w:rsidRDefault="00480D51" w:rsidP="000E6430">
      <w:pPr>
        <w:spacing w:after="0" w:line="240" w:lineRule="auto"/>
        <w:rPr>
          <w:rFonts w:ascii="Arial" w:hAnsi="Arial" w:cs="Arial"/>
          <w:color w:val="00000A"/>
          <w:sz w:val="20"/>
          <w:szCs w:val="20"/>
        </w:rPr>
      </w:pPr>
    </w:p>
    <w:p w14:paraId="6DC5283C" w14:textId="77777777" w:rsidR="00480D51" w:rsidRDefault="00480D51" w:rsidP="000E6430">
      <w:pPr>
        <w:spacing w:after="0" w:line="240" w:lineRule="auto"/>
        <w:rPr>
          <w:rFonts w:ascii="Arial" w:hAnsi="Arial" w:cs="Arial"/>
          <w:color w:val="00000A"/>
          <w:sz w:val="20"/>
          <w:szCs w:val="20"/>
        </w:rPr>
      </w:pPr>
    </w:p>
    <w:p w14:paraId="3FA56ED9" w14:textId="77777777" w:rsidR="00480D51" w:rsidRDefault="00480D51" w:rsidP="000E6430">
      <w:pPr>
        <w:spacing w:after="0" w:line="240" w:lineRule="auto"/>
        <w:rPr>
          <w:rFonts w:ascii="Arial" w:hAnsi="Arial" w:cs="Arial"/>
          <w:color w:val="00000A"/>
          <w:sz w:val="20"/>
          <w:szCs w:val="20"/>
        </w:rPr>
      </w:pPr>
    </w:p>
    <w:p w14:paraId="489A47C8" w14:textId="77777777" w:rsidR="00480D51" w:rsidRDefault="00480D51" w:rsidP="000E6430">
      <w:pPr>
        <w:spacing w:after="0" w:line="240" w:lineRule="auto"/>
        <w:rPr>
          <w:rFonts w:ascii="Arial" w:hAnsi="Arial" w:cs="Arial"/>
          <w:color w:val="00000A"/>
          <w:sz w:val="20"/>
          <w:szCs w:val="20"/>
        </w:rPr>
      </w:pPr>
    </w:p>
    <w:p w14:paraId="61C0B266" w14:textId="77777777" w:rsidR="006B0B9D" w:rsidRDefault="006B0B9D" w:rsidP="000E6430">
      <w:pPr>
        <w:spacing w:after="0" w:line="240" w:lineRule="auto"/>
        <w:rPr>
          <w:rFonts w:ascii="Arial" w:hAnsi="Arial" w:cs="Arial"/>
          <w:color w:val="00000A"/>
          <w:sz w:val="20"/>
          <w:szCs w:val="20"/>
        </w:rPr>
      </w:pPr>
    </w:p>
    <w:p w14:paraId="3888DEBA" w14:textId="77777777" w:rsidR="006B0B9D" w:rsidRDefault="006B0B9D" w:rsidP="000E6430">
      <w:pPr>
        <w:spacing w:after="0" w:line="240" w:lineRule="auto"/>
        <w:rPr>
          <w:rFonts w:ascii="Arial" w:hAnsi="Arial" w:cs="Arial"/>
          <w:color w:val="00000A"/>
          <w:sz w:val="20"/>
          <w:szCs w:val="20"/>
        </w:rPr>
      </w:pPr>
    </w:p>
    <w:p w14:paraId="75D56015" w14:textId="77777777" w:rsidR="006B0B9D" w:rsidRDefault="006B0B9D" w:rsidP="000E6430">
      <w:pPr>
        <w:spacing w:after="0" w:line="240" w:lineRule="auto"/>
        <w:rPr>
          <w:rFonts w:ascii="Arial" w:hAnsi="Arial" w:cs="Arial"/>
          <w:color w:val="00000A"/>
          <w:sz w:val="20"/>
          <w:szCs w:val="20"/>
        </w:rPr>
      </w:pPr>
    </w:p>
    <w:p w14:paraId="2424A60A" w14:textId="77777777" w:rsidR="000E6430" w:rsidRDefault="000E6430" w:rsidP="000E6430">
      <w:pPr>
        <w:jc w:val="right"/>
        <w:rPr>
          <w:rFonts w:ascii="Arial" w:hAnsi="Arial" w:cs="Arial"/>
          <w:sz w:val="20"/>
          <w:szCs w:val="20"/>
        </w:rPr>
      </w:pPr>
      <w:r>
        <w:rPr>
          <w:rFonts w:ascii="Arial" w:hAnsi="Arial" w:cs="Arial"/>
          <w:sz w:val="20"/>
          <w:szCs w:val="20"/>
        </w:rPr>
        <w:t>załącznik nr 3 do Umowy</w:t>
      </w:r>
    </w:p>
    <w:p w14:paraId="2D029A5C" w14:textId="77777777" w:rsidR="000E6430" w:rsidRDefault="000E6430" w:rsidP="000E6430">
      <w:pPr>
        <w:jc w:val="right"/>
      </w:pPr>
      <w:r>
        <w:rPr>
          <w:rFonts w:ascii="Arial" w:hAnsi="Arial" w:cs="Arial"/>
          <w:b/>
          <w:szCs w:val="20"/>
          <w:u w:val="single"/>
        </w:rPr>
        <w:t>ID PACJENTA:</w:t>
      </w:r>
    </w:p>
    <w:p w14:paraId="57E89542" w14:textId="77777777" w:rsidR="000E6430" w:rsidRDefault="000E6430" w:rsidP="000E6430">
      <w:pPr>
        <w:pStyle w:val="Tekstpodstawowy"/>
        <w:spacing w:before="120" w:after="120"/>
        <w:jc w:val="center"/>
        <w:rPr>
          <w:rFonts w:ascii="Arial" w:hAnsi="Arial" w:cs="Arial"/>
          <w:sz w:val="22"/>
          <w:szCs w:val="20"/>
        </w:rPr>
      </w:pPr>
      <w:r>
        <w:rPr>
          <w:rFonts w:ascii="Arial" w:hAnsi="Arial" w:cs="Arial"/>
          <w:b w:val="0"/>
          <w:sz w:val="22"/>
          <w:szCs w:val="20"/>
        </w:rPr>
        <w:t xml:space="preserve">INFORMACJA O BADANIU ORAZ ŚWIADOMA ZGODA BADANEGO </w:t>
      </w:r>
    </w:p>
    <w:p w14:paraId="10B2FD04" w14:textId="77777777" w:rsidR="000E6430" w:rsidRDefault="000E6430" w:rsidP="000E6430">
      <w:pPr>
        <w:pStyle w:val="Tekstpodstawowy"/>
        <w:spacing w:before="120" w:after="120"/>
        <w:jc w:val="center"/>
        <w:rPr>
          <w:rFonts w:ascii="Arial" w:hAnsi="Arial" w:cs="Arial"/>
          <w:b w:val="0"/>
          <w:sz w:val="22"/>
          <w:szCs w:val="20"/>
        </w:rPr>
      </w:pPr>
      <w:r>
        <w:rPr>
          <w:rFonts w:ascii="Arial" w:hAnsi="Arial" w:cs="Arial"/>
          <w:b w:val="0"/>
          <w:sz w:val="22"/>
          <w:szCs w:val="20"/>
        </w:rPr>
        <w:t>(GRUPA KONTROLNA)</w:t>
      </w:r>
    </w:p>
    <w:p w14:paraId="3DA1357B" w14:textId="77777777" w:rsidR="000E6430" w:rsidRDefault="000E6430" w:rsidP="000E6430">
      <w:pPr>
        <w:pStyle w:val="Tekstpodstawowy"/>
        <w:rPr>
          <w:rFonts w:ascii="Arial" w:hAnsi="Arial" w:cs="Arial"/>
          <w:b w:val="0"/>
          <w:sz w:val="20"/>
          <w:szCs w:val="20"/>
        </w:rPr>
      </w:pPr>
      <w:r>
        <w:rPr>
          <w:rFonts w:ascii="Arial" w:hAnsi="Arial" w:cs="Arial"/>
          <w:sz w:val="20"/>
          <w:szCs w:val="20"/>
        </w:rPr>
        <w:t>Pełna nazwa programu badawczego:</w:t>
      </w:r>
    </w:p>
    <w:p w14:paraId="6C8D7DE8" w14:textId="77777777" w:rsidR="000E6430" w:rsidRDefault="00480D51" w:rsidP="000E6430">
      <w:pPr>
        <w:pStyle w:val="Tekstpodstawowy"/>
        <w:rPr>
          <w:rFonts w:ascii="Arial" w:hAnsi="Arial" w:cs="Arial"/>
          <w:i/>
          <w:sz w:val="20"/>
          <w:szCs w:val="20"/>
        </w:rPr>
      </w:pPr>
      <w:r w:rsidRPr="00480D51">
        <w:rPr>
          <w:rFonts w:ascii="Arial" w:hAnsi="Arial" w:cs="Arial"/>
          <w:i/>
          <w:sz w:val="20"/>
          <w:szCs w:val="20"/>
        </w:rPr>
        <w:t xml:space="preserve">pt.: „Charakterystyka </w:t>
      </w:r>
      <w:proofErr w:type="spellStart"/>
      <w:r w:rsidRPr="00480D51">
        <w:rPr>
          <w:rFonts w:ascii="Arial" w:hAnsi="Arial" w:cs="Arial"/>
          <w:i/>
          <w:sz w:val="20"/>
          <w:szCs w:val="20"/>
        </w:rPr>
        <w:t>metabolomiczna</w:t>
      </w:r>
      <w:proofErr w:type="spellEnd"/>
      <w:r w:rsidRPr="00480D51">
        <w:rPr>
          <w:rFonts w:ascii="Arial" w:hAnsi="Arial" w:cs="Arial"/>
          <w:i/>
          <w:sz w:val="20"/>
          <w:szCs w:val="20"/>
        </w:rPr>
        <w:t xml:space="preserve"> i genetyczna szczepów E. coli wywołujących </w:t>
      </w:r>
      <w:proofErr w:type="spellStart"/>
      <w:r w:rsidRPr="00480D51">
        <w:rPr>
          <w:rFonts w:ascii="Arial" w:hAnsi="Arial" w:cs="Arial"/>
          <w:i/>
          <w:sz w:val="20"/>
          <w:szCs w:val="20"/>
        </w:rPr>
        <w:t>urosepsę</w:t>
      </w:r>
      <w:proofErr w:type="spellEnd"/>
      <w:r w:rsidRPr="00480D51">
        <w:rPr>
          <w:rFonts w:ascii="Arial" w:hAnsi="Arial" w:cs="Arial"/>
          <w:i/>
          <w:sz w:val="20"/>
          <w:szCs w:val="20"/>
        </w:rPr>
        <w:t>”, finansowanego ze środków Narodowego Centrum Nauki w ramach programu OPUS edycja 15 nr umowy nr UMO-2018/29/B/NZ7/02489 z 06.02.2019</w:t>
      </w:r>
    </w:p>
    <w:p w14:paraId="0B241F67" w14:textId="77777777" w:rsidR="00480D51" w:rsidRDefault="00480D51" w:rsidP="000E6430">
      <w:pPr>
        <w:pStyle w:val="Tekstpodstawowy"/>
        <w:rPr>
          <w:rFonts w:ascii="Arial" w:hAnsi="Arial" w:cs="Arial"/>
          <w:i/>
          <w:sz w:val="20"/>
          <w:szCs w:val="20"/>
        </w:rPr>
      </w:pPr>
    </w:p>
    <w:p w14:paraId="03D5581C" w14:textId="77777777" w:rsidR="000E6430" w:rsidRDefault="000E6430" w:rsidP="000E6430">
      <w:pPr>
        <w:spacing w:after="0" w:line="360" w:lineRule="auto"/>
        <w:jc w:val="both"/>
        <w:rPr>
          <w:rFonts w:ascii="Arial" w:hAnsi="Arial" w:cs="Arial"/>
          <w:sz w:val="20"/>
          <w:szCs w:val="20"/>
        </w:rPr>
      </w:pPr>
      <w:r>
        <w:rPr>
          <w:rFonts w:ascii="Arial" w:hAnsi="Arial" w:cs="Arial"/>
          <w:sz w:val="20"/>
          <w:szCs w:val="20"/>
        </w:rPr>
        <w:t>Nazwisko i Imię………..............................................................................................................................</w:t>
      </w:r>
    </w:p>
    <w:p w14:paraId="2AA1EBA9" w14:textId="77777777" w:rsidR="000E6430" w:rsidRDefault="000E6430" w:rsidP="000E6430">
      <w:pPr>
        <w:pStyle w:val="Tekstpodstawowy"/>
        <w:rPr>
          <w:rFonts w:ascii="Arial" w:hAnsi="Arial" w:cs="Arial"/>
          <w:sz w:val="20"/>
          <w:szCs w:val="20"/>
        </w:rPr>
      </w:pPr>
      <w:r>
        <w:rPr>
          <w:rFonts w:ascii="Arial" w:hAnsi="Arial" w:cs="Arial"/>
          <w:sz w:val="20"/>
          <w:szCs w:val="20"/>
        </w:rPr>
        <w:t>PESEL……………………………………………………………………………………………………………..</w:t>
      </w:r>
    </w:p>
    <w:p w14:paraId="20DA82CB" w14:textId="77777777" w:rsidR="000E6430" w:rsidRDefault="000E6430" w:rsidP="000E6430">
      <w:pPr>
        <w:pStyle w:val="Tekstpodstawowy"/>
        <w:rPr>
          <w:rFonts w:ascii="Arial" w:hAnsi="Arial" w:cs="Arial"/>
          <w:sz w:val="20"/>
          <w:szCs w:val="20"/>
        </w:rPr>
      </w:pPr>
      <w:r>
        <w:rPr>
          <w:rFonts w:ascii="Arial" w:hAnsi="Arial" w:cs="Arial"/>
          <w:sz w:val="20"/>
          <w:szCs w:val="20"/>
        </w:rPr>
        <w:t>Data urodzenia................................................Wiek................................Płeć..........................................</w:t>
      </w:r>
    </w:p>
    <w:p w14:paraId="79D87BC3" w14:textId="77777777" w:rsidR="000E6430" w:rsidRDefault="000E6430" w:rsidP="000E6430">
      <w:pPr>
        <w:spacing w:after="0" w:line="360" w:lineRule="auto"/>
        <w:jc w:val="both"/>
        <w:rPr>
          <w:rFonts w:ascii="Arial" w:hAnsi="Arial" w:cs="Arial"/>
          <w:sz w:val="20"/>
          <w:szCs w:val="20"/>
        </w:rPr>
      </w:pPr>
      <w:r>
        <w:rPr>
          <w:rFonts w:ascii="Arial" w:hAnsi="Arial" w:cs="Arial"/>
          <w:sz w:val="20"/>
          <w:szCs w:val="20"/>
        </w:rPr>
        <w:t>Adres..........................................................................................Telefon..................................................</w:t>
      </w:r>
    </w:p>
    <w:p w14:paraId="76F5F686" w14:textId="77777777" w:rsidR="00165C40" w:rsidRDefault="000E6430" w:rsidP="00BB2F45">
      <w:pPr>
        <w:pStyle w:val="Akapitzlist"/>
        <w:numPr>
          <w:ilvl w:val="0"/>
          <w:numId w:val="30"/>
        </w:numPr>
        <w:spacing w:before="240" w:after="120" w:line="360" w:lineRule="auto"/>
        <w:ind w:left="284" w:hanging="284"/>
        <w:jc w:val="both"/>
        <w:rPr>
          <w:rFonts w:ascii="Arial" w:hAnsi="Arial" w:cs="Arial"/>
          <w:b/>
          <w:sz w:val="20"/>
          <w:szCs w:val="20"/>
        </w:rPr>
      </w:pPr>
      <w:r>
        <w:rPr>
          <w:rFonts w:ascii="Arial" w:hAnsi="Arial" w:cs="Arial"/>
          <w:b/>
          <w:sz w:val="20"/>
          <w:szCs w:val="20"/>
        </w:rPr>
        <w:t xml:space="preserve">Założenia </w:t>
      </w:r>
      <w:r w:rsidR="00165C40">
        <w:rPr>
          <w:rFonts w:ascii="Arial" w:hAnsi="Arial" w:cs="Arial"/>
          <w:b/>
          <w:sz w:val="20"/>
          <w:szCs w:val="20"/>
        </w:rPr>
        <w:t xml:space="preserve"> </w:t>
      </w:r>
    </w:p>
    <w:p w14:paraId="6D9E32F1" w14:textId="77777777" w:rsidR="00165C40" w:rsidRDefault="00B42B19" w:rsidP="00165C40">
      <w:pPr>
        <w:pStyle w:val="Akapitzlist"/>
        <w:spacing w:before="240" w:after="120" w:line="360" w:lineRule="auto"/>
        <w:ind w:left="284"/>
        <w:jc w:val="both"/>
        <w:rPr>
          <w:rFonts w:ascii="Arial" w:hAnsi="Arial" w:cs="Arial"/>
          <w:sz w:val="20"/>
          <w:szCs w:val="20"/>
        </w:rPr>
      </w:pPr>
      <w:r>
        <w:rPr>
          <w:rFonts w:ascii="Arial" w:hAnsi="Arial" w:cs="Arial"/>
          <w:sz w:val="20"/>
          <w:szCs w:val="20"/>
        </w:rPr>
        <w:t>Założeniem badania</w:t>
      </w:r>
      <w:r w:rsidR="00CA6A6D" w:rsidRPr="00CA6A6D">
        <w:rPr>
          <w:rFonts w:ascii="Arial" w:hAnsi="Arial" w:cs="Arial"/>
          <w:sz w:val="20"/>
          <w:szCs w:val="20"/>
        </w:rPr>
        <w:t xml:space="preserve"> pod tytułem „Charakterystyka </w:t>
      </w:r>
      <w:proofErr w:type="spellStart"/>
      <w:r w:rsidR="00CA6A6D" w:rsidRPr="00CA6A6D">
        <w:rPr>
          <w:rFonts w:ascii="Arial" w:hAnsi="Arial" w:cs="Arial"/>
          <w:sz w:val="20"/>
          <w:szCs w:val="20"/>
        </w:rPr>
        <w:t>metabolomiczna</w:t>
      </w:r>
      <w:proofErr w:type="spellEnd"/>
      <w:r w:rsidR="00CA6A6D" w:rsidRPr="00CA6A6D">
        <w:rPr>
          <w:rFonts w:ascii="Arial" w:hAnsi="Arial" w:cs="Arial"/>
          <w:sz w:val="20"/>
          <w:szCs w:val="20"/>
        </w:rPr>
        <w:t xml:space="preserve"> i genetyczna szczepó</w:t>
      </w:r>
      <w:r>
        <w:rPr>
          <w:rFonts w:ascii="Arial" w:hAnsi="Arial" w:cs="Arial"/>
          <w:sz w:val="20"/>
          <w:szCs w:val="20"/>
        </w:rPr>
        <w:t xml:space="preserve">w E. coli wywołujących </w:t>
      </w:r>
      <w:proofErr w:type="spellStart"/>
      <w:r>
        <w:rPr>
          <w:rFonts w:ascii="Arial" w:hAnsi="Arial" w:cs="Arial"/>
          <w:sz w:val="20"/>
          <w:szCs w:val="20"/>
        </w:rPr>
        <w:t>urosepsę</w:t>
      </w:r>
      <w:proofErr w:type="spellEnd"/>
      <w:r w:rsidR="00CA6A6D" w:rsidRPr="00CA6A6D">
        <w:rPr>
          <w:rFonts w:ascii="Arial" w:hAnsi="Arial" w:cs="Arial"/>
          <w:sz w:val="20"/>
          <w:szCs w:val="20"/>
        </w:rPr>
        <w:t>”</w:t>
      </w:r>
      <w:r>
        <w:rPr>
          <w:rFonts w:ascii="Arial" w:hAnsi="Arial" w:cs="Arial"/>
          <w:sz w:val="20"/>
          <w:szCs w:val="20"/>
        </w:rPr>
        <w:t xml:space="preserve"> jest </w:t>
      </w:r>
      <w:r w:rsidRPr="00B42B19">
        <w:rPr>
          <w:rFonts w:ascii="Arial" w:hAnsi="Arial" w:cs="Arial"/>
          <w:sz w:val="20"/>
          <w:szCs w:val="20"/>
        </w:rPr>
        <w:t xml:space="preserve">zbadanie patomechanizmu </w:t>
      </w:r>
      <w:proofErr w:type="spellStart"/>
      <w:r w:rsidRPr="00B42B19">
        <w:rPr>
          <w:rFonts w:ascii="Arial" w:hAnsi="Arial" w:cs="Arial"/>
          <w:sz w:val="20"/>
          <w:szCs w:val="20"/>
        </w:rPr>
        <w:t>urosepsy</w:t>
      </w:r>
      <w:proofErr w:type="spellEnd"/>
      <w:r w:rsidRPr="00B42B19">
        <w:rPr>
          <w:rFonts w:ascii="Arial" w:hAnsi="Arial" w:cs="Arial"/>
          <w:sz w:val="20"/>
          <w:szCs w:val="20"/>
        </w:rPr>
        <w:t xml:space="preserve"> spowodowanej przez E. coli oraz poszukiwanie czynnika mogącego ułatwić diagnostykę, umożliwić wdrożenie adekwatnego leczenia oraz ocenę rokowania w posocznicach o etiologii </w:t>
      </w:r>
      <w:r w:rsidRPr="00165C40">
        <w:rPr>
          <w:rFonts w:ascii="Arial" w:hAnsi="Arial" w:cs="Arial"/>
          <w:i/>
          <w:sz w:val="20"/>
          <w:szCs w:val="20"/>
        </w:rPr>
        <w:t>E. coli</w:t>
      </w:r>
      <w:r w:rsidRPr="00B42B19">
        <w:rPr>
          <w:rFonts w:ascii="Arial" w:hAnsi="Arial" w:cs="Arial"/>
          <w:sz w:val="20"/>
          <w:szCs w:val="20"/>
        </w:rPr>
        <w:t>.</w:t>
      </w:r>
      <w:r>
        <w:rPr>
          <w:rFonts w:ascii="Arial" w:hAnsi="Arial" w:cs="Arial"/>
          <w:sz w:val="20"/>
          <w:szCs w:val="20"/>
        </w:rPr>
        <w:t xml:space="preserve"> </w:t>
      </w:r>
    </w:p>
    <w:p w14:paraId="67D88112" w14:textId="7F8BA40F" w:rsidR="00165C40" w:rsidRPr="00165C40" w:rsidRDefault="00165C40" w:rsidP="00165C40">
      <w:pPr>
        <w:pStyle w:val="Akapitzlist"/>
        <w:numPr>
          <w:ilvl w:val="0"/>
          <w:numId w:val="30"/>
        </w:numPr>
        <w:spacing w:before="240" w:after="120" w:line="360" w:lineRule="auto"/>
        <w:ind w:left="284" w:hanging="284"/>
        <w:jc w:val="both"/>
        <w:rPr>
          <w:rFonts w:ascii="Arial" w:hAnsi="Arial" w:cs="Arial"/>
          <w:b/>
          <w:sz w:val="20"/>
          <w:szCs w:val="20"/>
        </w:rPr>
      </w:pPr>
      <w:r w:rsidRPr="00165C40">
        <w:rPr>
          <w:rFonts w:ascii="Arial" w:hAnsi="Arial" w:cs="Arial"/>
          <w:b/>
          <w:sz w:val="20"/>
          <w:szCs w:val="20"/>
        </w:rPr>
        <w:t>Organizacja badania</w:t>
      </w:r>
    </w:p>
    <w:p w14:paraId="07278209" w14:textId="26923825" w:rsidR="00CA6A6D" w:rsidRPr="00CA6A6D" w:rsidRDefault="00B42B19" w:rsidP="00CA6A6D">
      <w:pPr>
        <w:pStyle w:val="Akapitzlist"/>
        <w:spacing w:before="240" w:after="120" w:line="360" w:lineRule="auto"/>
        <w:ind w:left="284"/>
        <w:jc w:val="both"/>
        <w:rPr>
          <w:rFonts w:ascii="Arial" w:hAnsi="Arial" w:cs="Arial"/>
          <w:sz w:val="20"/>
          <w:szCs w:val="20"/>
        </w:rPr>
      </w:pPr>
      <w:r>
        <w:rPr>
          <w:rFonts w:ascii="Arial" w:hAnsi="Arial" w:cs="Arial"/>
          <w:sz w:val="20"/>
          <w:szCs w:val="20"/>
        </w:rPr>
        <w:t>Z pobranych</w:t>
      </w:r>
      <w:r w:rsidR="00CA6A6D" w:rsidRPr="00CA6A6D">
        <w:rPr>
          <w:rFonts w:ascii="Arial" w:hAnsi="Arial" w:cs="Arial"/>
          <w:sz w:val="20"/>
          <w:szCs w:val="20"/>
        </w:rPr>
        <w:t xml:space="preserve"> </w:t>
      </w:r>
      <w:r>
        <w:rPr>
          <w:rFonts w:ascii="Arial" w:hAnsi="Arial" w:cs="Arial"/>
          <w:sz w:val="20"/>
          <w:szCs w:val="20"/>
        </w:rPr>
        <w:t>próbek</w:t>
      </w:r>
      <w:r w:rsidR="00CA6A6D">
        <w:rPr>
          <w:rFonts w:ascii="Arial" w:hAnsi="Arial" w:cs="Arial"/>
          <w:sz w:val="20"/>
          <w:szCs w:val="20"/>
        </w:rPr>
        <w:t xml:space="preserve"> moczu</w:t>
      </w:r>
      <w:r>
        <w:rPr>
          <w:rFonts w:ascii="Arial" w:hAnsi="Arial" w:cs="Arial"/>
          <w:sz w:val="20"/>
          <w:szCs w:val="20"/>
        </w:rPr>
        <w:t xml:space="preserve"> oraz krwi </w:t>
      </w:r>
      <w:r w:rsidR="00CA6A6D" w:rsidRPr="00CA6A6D">
        <w:rPr>
          <w:rFonts w:ascii="Arial" w:hAnsi="Arial" w:cs="Arial"/>
          <w:sz w:val="20"/>
          <w:szCs w:val="20"/>
        </w:rPr>
        <w:t>wykonane</w:t>
      </w:r>
      <w:r>
        <w:rPr>
          <w:rFonts w:ascii="Arial" w:hAnsi="Arial" w:cs="Arial"/>
          <w:sz w:val="20"/>
          <w:szCs w:val="20"/>
        </w:rPr>
        <w:t xml:space="preserve"> zostaną</w:t>
      </w:r>
      <w:r w:rsidR="00CA6A6D" w:rsidRPr="00CA6A6D">
        <w:rPr>
          <w:rFonts w:ascii="Arial" w:hAnsi="Arial" w:cs="Arial"/>
          <w:sz w:val="20"/>
          <w:szCs w:val="20"/>
        </w:rPr>
        <w:t xml:space="preserve"> posiewy w kierunku wykrycia bakterii </w:t>
      </w:r>
      <w:r w:rsidR="00CA6A6D" w:rsidRPr="00CA6A6D">
        <w:rPr>
          <w:rFonts w:ascii="Arial" w:hAnsi="Arial" w:cs="Arial"/>
          <w:i/>
          <w:sz w:val="20"/>
          <w:szCs w:val="20"/>
        </w:rPr>
        <w:t>E. coli</w:t>
      </w:r>
      <w:r w:rsidR="00CA6A6D" w:rsidRPr="00CA6A6D">
        <w:rPr>
          <w:rFonts w:ascii="Arial" w:hAnsi="Arial" w:cs="Arial"/>
          <w:sz w:val="20"/>
          <w:szCs w:val="20"/>
        </w:rPr>
        <w:t xml:space="preserve">. W przypadku dodatniego wyniku posiewu mikrobiologicznego na obecność bakterii </w:t>
      </w:r>
      <w:r w:rsidR="00CA6A6D" w:rsidRPr="00165C40">
        <w:rPr>
          <w:rFonts w:ascii="Arial" w:hAnsi="Arial" w:cs="Arial"/>
          <w:i/>
          <w:sz w:val="20"/>
          <w:szCs w:val="20"/>
        </w:rPr>
        <w:t>E. coli</w:t>
      </w:r>
      <w:r w:rsidR="00CA6A6D" w:rsidRPr="00CA6A6D">
        <w:rPr>
          <w:rFonts w:ascii="Arial" w:hAnsi="Arial" w:cs="Arial"/>
          <w:sz w:val="20"/>
          <w:szCs w:val="20"/>
        </w:rPr>
        <w:t xml:space="preserve">, z próbek przekazanych na posiew zostaną wyizolowane bakterie do badań genetycznych obejmujące określenie genotypów wspólnych bakterii, grup filogenetycznych oraz badanie stopnia zjadliwości bakterii. Wyizolowane bakterie na pożywce mikrobiologicznej zostaną następnie przekazane do badań </w:t>
      </w:r>
      <w:proofErr w:type="spellStart"/>
      <w:r w:rsidR="00CA6A6D" w:rsidRPr="00CA6A6D">
        <w:rPr>
          <w:rFonts w:ascii="Arial" w:hAnsi="Arial" w:cs="Arial"/>
          <w:sz w:val="20"/>
          <w:szCs w:val="20"/>
        </w:rPr>
        <w:t>metabolomicznych</w:t>
      </w:r>
      <w:proofErr w:type="spellEnd"/>
      <w:r w:rsidR="00CA6A6D" w:rsidRPr="00CA6A6D">
        <w:rPr>
          <w:rFonts w:ascii="Arial" w:hAnsi="Arial" w:cs="Arial"/>
          <w:sz w:val="20"/>
          <w:szCs w:val="20"/>
        </w:rPr>
        <w:t xml:space="preserve"> polegających na poszukiwaniu metabolitów bakterii </w:t>
      </w:r>
      <w:r w:rsidR="00CA6A6D" w:rsidRPr="00165C40">
        <w:rPr>
          <w:rFonts w:ascii="Arial" w:hAnsi="Arial" w:cs="Arial"/>
          <w:i/>
          <w:sz w:val="20"/>
          <w:szCs w:val="20"/>
        </w:rPr>
        <w:t>E. coli</w:t>
      </w:r>
      <w:r w:rsidR="00CA6A6D" w:rsidRPr="00CA6A6D">
        <w:rPr>
          <w:rFonts w:ascii="Arial" w:hAnsi="Arial" w:cs="Arial"/>
          <w:sz w:val="20"/>
          <w:szCs w:val="20"/>
        </w:rPr>
        <w:t xml:space="preserve">. Poza badaniem </w:t>
      </w:r>
      <w:proofErr w:type="spellStart"/>
      <w:r w:rsidR="00CA6A6D" w:rsidRPr="00CA6A6D">
        <w:rPr>
          <w:rFonts w:ascii="Arial" w:hAnsi="Arial" w:cs="Arial"/>
          <w:sz w:val="20"/>
          <w:szCs w:val="20"/>
        </w:rPr>
        <w:t>izolatów</w:t>
      </w:r>
      <w:proofErr w:type="spellEnd"/>
      <w:r w:rsidR="00CA6A6D" w:rsidRPr="00CA6A6D">
        <w:rPr>
          <w:rFonts w:ascii="Arial" w:hAnsi="Arial" w:cs="Arial"/>
          <w:sz w:val="20"/>
          <w:szCs w:val="20"/>
        </w:rPr>
        <w:t xml:space="preserve"> bakteryjnych z posiewów krwi i moczu, zostanie pobrana krew na dodatkowe badania biochemiczne, badania metabolitów oraz badania genetyczne oraz mocz.</w:t>
      </w:r>
      <w:r>
        <w:rPr>
          <w:rFonts w:ascii="Arial" w:hAnsi="Arial" w:cs="Arial"/>
          <w:sz w:val="20"/>
          <w:szCs w:val="20"/>
        </w:rPr>
        <w:t xml:space="preserve"> </w:t>
      </w:r>
      <w:r w:rsidRPr="00B42B19">
        <w:rPr>
          <w:rFonts w:ascii="Arial" w:hAnsi="Arial" w:cs="Arial"/>
          <w:sz w:val="20"/>
          <w:szCs w:val="20"/>
        </w:rPr>
        <w:t xml:space="preserve">Ponadto do badań </w:t>
      </w:r>
      <w:proofErr w:type="spellStart"/>
      <w:r w:rsidRPr="00B42B19">
        <w:rPr>
          <w:rFonts w:ascii="Arial" w:hAnsi="Arial" w:cs="Arial"/>
          <w:sz w:val="20"/>
          <w:szCs w:val="20"/>
        </w:rPr>
        <w:t>metabolomicznych</w:t>
      </w:r>
      <w:proofErr w:type="spellEnd"/>
      <w:r w:rsidRPr="00B42B19">
        <w:rPr>
          <w:rFonts w:ascii="Arial" w:hAnsi="Arial" w:cs="Arial"/>
          <w:sz w:val="20"/>
          <w:szCs w:val="20"/>
        </w:rPr>
        <w:t xml:space="preserve"> i genetycznych od pacjentów zostanie pobrany mocz w objętości 10 ml. Mocz zostanie pobrany w trakcie standardowe</w:t>
      </w:r>
      <w:r>
        <w:rPr>
          <w:rFonts w:ascii="Arial" w:hAnsi="Arial" w:cs="Arial"/>
          <w:sz w:val="20"/>
          <w:szCs w:val="20"/>
        </w:rPr>
        <w:t>j procedury diagnostycznej pole</w:t>
      </w:r>
      <w:r w:rsidRPr="00B42B19">
        <w:rPr>
          <w:rFonts w:ascii="Arial" w:hAnsi="Arial" w:cs="Arial"/>
          <w:sz w:val="20"/>
          <w:szCs w:val="20"/>
        </w:rPr>
        <w:t>gającej na założeniu jałowego cewnika i pobrania moczu na posiew oraz inne badania laboratoryjne (np. kreatynina, ciężar właściwy moczu).</w:t>
      </w:r>
    </w:p>
    <w:p w14:paraId="1F655FC6" w14:textId="77777777" w:rsidR="000E6430" w:rsidRDefault="000E6430" w:rsidP="00BB2F45">
      <w:pPr>
        <w:pStyle w:val="Akapitzlist"/>
        <w:numPr>
          <w:ilvl w:val="0"/>
          <w:numId w:val="30"/>
        </w:numPr>
        <w:spacing w:before="240" w:after="120" w:line="360" w:lineRule="auto"/>
        <w:ind w:left="284" w:hanging="284"/>
        <w:jc w:val="both"/>
        <w:rPr>
          <w:rFonts w:ascii="Arial" w:hAnsi="Arial" w:cs="Arial"/>
          <w:b/>
          <w:sz w:val="20"/>
          <w:szCs w:val="20"/>
        </w:rPr>
      </w:pPr>
      <w:r>
        <w:rPr>
          <w:rFonts w:ascii="Arial" w:hAnsi="Arial" w:cs="Arial"/>
          <w:b/>
          <w:sz w:val="20"/>
          <w:szCs w:val="20"/>
        </w:rPr>
        <w:t>Ryzyko związane z badaniem</w:t>
      </w:r>
    </w:p>
    <w:p w14:paraId="716C3001" w14:textId="77777777" w:rsidR="00165C40" w:rsidRDefault="00CA6A6D" w:rsidP="00165C40">
      <w:pPr>
        <w:pStyle w:val="Akapitzlist"/>
        <w:spacing w:before="240" w:after="120" w:line="360" w:lineRule="auto"/>
        <w:ind w:left="284"/>
        <w:jc w:val="both"/>
        <w:rPr>
          <w:rFonts w:ascii="Arial" w:hAnsi="Arial" w:cs="Arial"/>
          <w:sz w:val="20"/>
          <w:szCs w:val="20"/>
        </w:rPr>
      </w:pPr>
      <w:r w:rsidRPr="00CA6A6D">
        <w:rPr>
          <w:rFonts w:ascii="Arial" w:hAnsi="Arial" w:cs="Arial"/>
          <w:sz w:val="20"/>
          <w:szCs w:val="20"/>
        </w:rPr>
        <w:lastRenderedPageBreak/>
        <w:t>Ryzyko powikłań związanych z pobraniem krwi żylnej dla potrzeb tego badania</w:t>
      </w:r>
      <w:r w:rsidR="00165C40">
        <w:rPr>
          <w:rFonts w:ascii="Arial" w:hAnsi="Arial" w:cs="Arial"/>
          <w:sz w:val="20"/>
          <w:szCs w:val="20"/>
        </w:rPr>
        <w:t>,</w:t>
      </w:r>
      <w:r w:rsidRPr="00CA6A6D">
        <w:rPr>
          <w:rFonts w:ascii="Arial" w:hAnsi="Arial" w:cs="Arial"/>
          <w:sz w:val="20"/>
          <w:szCs w:val="20"/>
        </w:rPr>
        <w:t xml:space="preserve"> takich jak: </w:t>
      </w:r>
    </w:p>
    <w:p w14:paraId="30DC044E" w14:textId="77777777" w:rsidR="00165C40" w:rsidRDefault="00CA6A6D" w:rsidP="00165C40">
      <w:pPr>
        <w:pStyle w:val="Akapitzlist"/>
        <w:spacing w:before="240" w:after="120" w:line="360" w:lineRule="auto"/>
        <w:ind w:left="284"/>
        <w:jc w:val="both"/>
        <w:rPr>
          <w:rFonts w:ascii="Arial" w:hAnsi="Arial" w:cs="Arial"/>
          <w:sz w:val="20"/>
          <w:szCs w:val="20"/>
        </w:rPr>
      </w:pPr>
      <w:r w:rsidRPr="00CA6A6D">
        <w:rPr>
          <w:rFonts w:ascii="Arial" w:hAnsi="Arial" w:cs="Arial"/>
          <w:sz w:val="20"/>
          <w:szCs w:val="20"/>
        </w:rPr>
        <w:t xml:space="preserve">1) powstanie krwiaka w miejscu wkłucia, 2) powstanie odczynu zapalnego w okolicy wkłucia, </w:t>
      </w:r>
    </w:p>
    <w:p w14:paraId="03C327E2" w14:textId="3561F918" w:rsidR="00CA6A6D" w:rsidRPr="00CA6A6D" w:rsidRDefault="00CA6A6D" w:rsidP="00165C40">
      <w:pPr>
        <w:pStyle w:val="Akapitzlist"/>
        <w:spacing w:before="240" w:after="120" w:line="360" w:lineRule="auto"/>
        <w:ind w:left="284"/>
        <w:jc w:val="both"/>
        <w:rPr>
          <w:rFonts w:ascii="Arial" w:hAnsi="Arial" w:cs="Arial"/>
          <w:sz w:val="20"/>
          <w:szCs w:val="20"/>
        </w:rPr>
      </w:pPr>
      <w:r w:rsidRPr="00CA6A6D">
        <w:rPr>
          <w:rFonts w:ascii="Arial" w:hAnsi="Arial" w:cs="Arial"/>
          <w:sz w:val="20"/>
          <w:szCs w:val="20"/>
        </w:rPr>
        <w:t>3) zamknięcie światła nakłutej żyły</w:t>
      </w:r>
      <w:r w:rsidR="00165C40">
        <w:rPr>
          <w:rFonts w:ascii="Arial" w:hAnsi="Arial" w:cs="Arial"/>
          <w:sz w:val="20"/>
          <w:szCs w:val="20"/>
        </w:rPr>
        <w:t>, jest bardzo małe,</w:t>
      </w:r>
      <w:r w:rsidRPr="00CA6A6D">
        <w:rPr>
          <w:rFonts w:ascii="Arial" w:hAnsi="Arial" w:cs="Arial"/>
          <w:sz w:val="20"/>
          <w:szCs w:val="20"/>
        </w:rPr>
        <w:t xml:space="preserve"> jak przy rutynowym pobraniu krwi na badania laboratoryjne. W celu zminimalizowania możliwości powstania tych powikłań, stosujemy do pobrania krwi jedynie sterylny sprzęt jednorazowego użytku. Materiał pobierany będzie przy okazji wykonywania rutynowych badań diagnostycznych.</w:t>
      </w:r>
      <w:r w:rsidR="00B42B19">
        <w:rPr>
          <w:rFonts w:ascii="Arial" w:hAnsi="Arial" w:cs="Arial"/>
          <w:sz w:val="20"/>
          <w:szCs w:val="20"/>
        </w:rPr>
        <w:t xml:space="preserve"> </w:t>
      </w:r>
      <w:r w:rsidR="00B42B19" w:rsidRPr="00B42B19">
        <w:rPr>
          <w:rFonts w:ascii="Arial" w:hAnsi="Arial" w:cs="Arial"/>
          <w:sz w:val="20"/>
          <w:szCs w:val="20"/>
        </w:rPr>
        <w:t>Ryzyko powikłań związanych z pobraniem mocz</w:t>
      </w:r>
      <w:r w:rsidR="00165C40">
        <w:rPr>
          <w:rFonts w:ascii="Arial" w:hAnsi="Arial" w:cs="Arial"/>
          <w:sz w:val="20"/>
          <w:szCs w:val="20"/>
        </w:rPr>
        <w:t>u dla potrzeb tego badania, takich</w:t>
      </w:r>
      <w:r w:rsidR="00B42B19" w:rsidRPr="00B42B19">
        <w:rPr>
          <w:rFonts w:ascii="Arial" w:hAnsi="Arial" w:cs="Arial"/>
          <w:sz w:val="20"/>
          <w:szCs w:val="20"/>
        </w:rPr>
        <w:t xml:space="preserve"> jak: 1) zakażenie układu moczowego, 2) podrażnienie cewki moczowej jest minimalne i wynika z procedury cewnikowania pacjenta, która jest etapem standardowego postępowania, wynikającego z wytycznych w kierunku diagnostyki podejrzenia sepsy.   </w:t>
      </w:r>
      <w:r w:rsidRPr="00CA6A6D">
        <w:rPr>
          <w:rFonts w:ascii="Arial" w:hAnsi="Arial" w:cs="Arial"/>
          <w:sz w:val="20"/>
          <w:szCs w:val="20"/>
        </w:rPr>
        <w:t xml:space="preserve">    </w:t>
      </w:r>
    </w:p>
    <w:p w14:paraId="0F17E2EF" w14:textId="77777777" w:rsidR="000E6430" w:rsidRDefault="000E6430" w:rsidP="00BB2F45">
      <w:pPr>
        <w:pStyle w:val="Akapitzlist"/>
        <w:numPr>
          <w:ilvl w:val="0"/>
          <w:numId w:val="30"/>
        </w:numPr>
        <w:spacing w:before="240" w:after="120" w:line="360" w:lineRule="auto"/>
        <w:ind w:left="284" w:hanging="284"/>
        <w:jc w:val="both"/>
        <w:rPr>
          <w:rFonts w:ascii="Arial" w:hAnsi="Arial" w:cs="Arial"/>
          <w:b/>
          <w:sz w:val="20"/>
          <w:szCs w:val="20"/>
        </w:rPr>
      </w:pPr>
      <w:r>
        <w:rPr>
          <w:rFonts w:ascii="Arial" w:hAnsi="Arial" w:cs="Arial"/>
          <w:b/>
          <w:sz w:val="20"/>
          <w:szCs w:val="20"/>
        </w:rPr>
        <w:t>Korzyści związane z badaniem</w:t>
      </w:r>
    </w:p>
    <w:p w14:paraId="5AB4E05F" w14:textId="5F9FEABA" w:rsidR="00B42B19" w:rsidRPr="00B42B19" w:rsidRDefault="00165C40" w:rsidP="00B42B19">
      <w:pPr>
        <w:pStyle w:val="Akapitzlist"/>
        <w:spacing w:before="240" w:after="120" w:line="360" w:lineRule="auto"/>
        <w:ind w:left="284"/>
        <w:jc w:val="both"/>
        <w:rPr>
          <w:rFonts w:ascii="Arial" w:hAnsi="Arial" w:cs="Arial"/>
          <w:sz w:val="20"/>
          <w:szCs w:val="20"/>
        </w:rPr>
      </w:pPr>
      <w:r>
        <w:rPr>
          <w:rFonts w:ascii="Arial" w:hAnsi="Arial" w:cs="Arial"/>
          <w:sz w:val="20"/>
          <w:szCs w:val="20"/>
        </w:rPr>
        <w:t>Badania przeprowadzone w ramach</w:t>
      </w:r>
      <w:r w:rsidR="00B42B19" w:rsidRPr="00B42B19">
        <w:rPr>
          <w:rFonts w:ascii="Arial" w:hAnsi="Arial" w:cs="Arial"/>
          <w:sz w:val="20"/>
          <w:szCs w:val="20"/>
        </w:rPr>
        <w:t xml:space="preserve"> projektu </w:t>
      </w:r>
      <w:r>
        <w:rPr>
          <w:rFonts w:ascii="Arial" w:hAnsi="Arial" w:cs="Arial"/>
          <w:sz w:val="20"/>
          <w:szCs w:val="20"/>
        </w:rPr>
        <w:t>umożliwią</w:t>
      </w:r>
      <w:r w:rsidR="00B42B19" w:rsidRPr="00B42B19">
        <w:rPr>
          <w:rFonts w:ascii="Arial" w:hAnsi="Arial" w:cs="Arial"/>
          <w:sz w:val="20"/>
          <w:szCs w:val="20"/>
        </w:rPr>
        <w:t xml:space="preserve"> zbadanie </w:t>
      </w:r>
      <w:r>
        <w:rPr>
          <w:rFonts w:ascii="Arial" w:hAnsi="Arial" w:cs="Arial"/>
          <w:sz w:val="20"/>
          <w:szCs w:val="20"/>
        </w:rPr>
        <w:t xml:space="preserve">i poszerzenie wiedzy na temat </w:t>
      </w:r>
      <w:r w:rsidR="00B42B19" w:rsidRPr="00B42B19">
        <w:rPr>
          <w:rFonts w:ascii="Arial" w:hAnsi="Arial" w:cs="Arial"/>
          <w:sz w:val="20"/>
          <w:szCs w:val="20"/>
        </w:rPr>
        <w:t xml:space="preserve">patomechanizmu </w:t>
      </w:r>
      <w:proofErr w:type="spellStart"/>
      <w:r w:rsidR="00B42B19" w:rsidRPr="00B42B19">
        <w:rPr>
          <w:rFonts w:ascii="Arial" w:hAnsi="Arial" w:cs="Arial"/>
          <w:sz w:val="20"/>
          <w:szCs w:val="20"/>
        </w:rPr>
        <w:t>urosepsy</w:t>
      </w:r>
      <w:proofErr w:type="spellEnd"/>
      <w:r w:rsidR="00B42B19" w:rsidRPr="00B42B19">
        <w:rPr>
          <w:rFonts w:ascii="Arial" w:hAnsi="Arial" w:cs="Arial"/>
          <w:sz w:val="20"/>
          <w:szCs w:val="20"/>
        </w:rPr>
        <w:t xml:space="preserve"> spowodowanej przez </w:t>
      </w:r>
      <w:r w:rsidR="00B42B19" w:rsidRPr="00165C40">
        <w:rPr>
          <w:rFonts w:ascii="Arial" w:hAnsi="Arial" w:cs="Arial"/>
          <w:i/>
          <w:sz w:val="20"/>
          <w:szCs w:val="20"/>
        </w:rPr>
        <w:t>E. coli</w:t>
      </w:r>
      <w:r w:rsidR="00B42B19" w:rsidRPr="00B42B19">
        <w:rPr>
          <w:rFonts w:ascii="Arial" w:hAnsi="Arial" w:cs="Arial"/>
          <w:sz w:val="20"/>
          <w:szCs w:val="20"/>
        </w:rPr>
        <w:t xml:space="preserve"> oraz poszukiwanie czynnika mogącego ułatwić diagnostykę, umożliwić wdrożenie adekwatnego leczenia oraz ocenę rokowania w posocznicach o etiologii </w:t>
      </w:r>
      <w:r w:rsidR="00B42B19" w:rsidRPr="00165C40">
        <w:rPr>
          <w:rFonts w:ascii="Arial" w:hAnsi="Arial" w:cs="Arial"/>
          <w:i/>
          <w:sz w:val="20"/>
          <w:szCs w:val="20"/>
        </w:rPr>
        <w:t>E. coli</w:t>
      </w:r>
      <w:r w:rsidR="00B42B19" w:rsidRPr="00B42B19">
        <w:rPr>
          <w:rFonts w:ascii="Arial" w:hAnsi="Arial" w:cs="Arial"/>
          <w:sz w:val="20"/>
          <w:szCs w:val="20"/>
        </w:rPr>
        <w:t>.</w:t>
      </w:r>
    </w:p>
    <w:p w14:paraId="4940FDC4" w14:textId="77777777" w:rsidR="000E6430" w:rsidRDefault="000E6430" w:rsidP="00BB2F45">
      <w:pPr>
        <w:pStyle w:val="Akapitzlist"/>
        <w:numPr>
          <w:ilvl w:val="0"/>
          <w:numId w:val="30"/>
        </w:numPr>
        <w:spacing w:before="240" w:after="120" w:line="360" w:lineRule="auto"/>
        <w:ind w:left="284" w:hanging="284"/>
        <w:jc w:val="both"/>
        <w:rPr>
          <w:rFonts w:ascii="Arial" w:hAnsi="Arial" w:cs="Arial"/>
          <w:b/>
          <w:sz w:val="20"/>
          <w:szCs w:val="20"/>
        </w:rPr>
      </w:pPr>
      <w:r>
        <w:rPr>
          <w:rFonts w:ascii="Arial" w:hAnsi="Arial" w:cs="Arial"/>
          <w:b/>
          <w:sz w:val="20"/>
          <w:szCs w:val="20"/>
        </w:rPr>
        <w:t>Jak uzyskać dodatkowe informacje</w:t>
      </w:r>
    </w:p>
    <w:p w14:paraId="5D54190D" w14:textId="650A881B" w:rsidR="000E6430" w:rsidRDefault="000E6430" w:rsidP="000E6430">
      <w:pPr>
        <w:pStyle w:val="Tekstpodstawowy"/>
        <w:rPr>
          <w:rFonts w:ascii="Arial" w:hAnsi="Arial" w:cs="Arial"/>
          <w:b w:val="0"/>
          <w:sz w:val="20"/>
          <w:szCs w:val="20"/>
        </w:rPr>
      </w:pPr>
      <w:r>
        <w:rPr>
          <w:rFonts w:ascii="Arial" w:hAnsi="Arial" w:cs="Arial"/>
          <w:sz w:val="20"/>
          <w:szCs w:val="20"/>
        </w:rPr>
        <w:t xml:space="preserve">Zachęcamy Pana/Panią do zadawania pytań, które dotyczą badania, przed i w czasie jego przebiegu. Otrzyma Pan/Pani także kopię niniejszego pisma. Jeśli Pan/Pani będzie miał dodatkowe pytania prosimy o kontakt mailowy </w:t>
      </w:r>
      <w:hyperlink r:id="rId12" w:history="1">
        <w:r w:rsidR="00CA6A6D">
          <w:rPr>
            <w:rStyle w:val="Hipercze"/>
            <w:rFonts w:ascii="Arial" w:hAnsi="Arial" w:cs="Arial"/>
            <w:sz w:val="20"/>
            <w:szCs w:val="20"/>
          </w:rPr>
          <w:t>jrgutknecht@gumed.edu.pl</w:t>
        </w:r>
      </w:hyperlink>
      <w:r w:rsidR="00CA6A6D">
        <w:rPr>
          <w:rFonts w:ascii="Arial" w:hAnsi="Arial" w:cs="Arial"/>
          <w:sz w:val="20"/>
          <w:szCs w:val="20"/>
        </w:rPr>
        <w:t xml:space="preserve"> </w:t>
      </w:r>
      <w:r w:rsidR="00480D51">
        <w:rPr>
          <w:rFonts w:ascii="Arial" w:hAnsi="Arial" w:cs="Arial"/>
          <w:sz w:val="20"/>
          <w:szCs w:val="20"/>
        </w:rPr>
        <w:t xml:space="preserve">lub telefoniczny </w:t>
      </w:r>
      <w:r w:rsidR="00D03ADC">
        <w:rPr>
          <w:rFonts w:ascii="Arial" w:hAnsi="Arial" w:cs="Arial"/>
          <w:sz w:val="20"/>
          <w:szCs w:val="20"/>
        </w:rPr>
        <w:t>58</w:t>
      </w:r>
      <w:r w:rsidR="00B2799F">
        <w:rPr>
          <w:rFonts w:ascii="Arial" w:hAnsi="Arial" w:cs="Arial"/>
          <w:sz w:val="20"/>
          <w:szCs w:val="20"/>
        </w:rPr>
        <w:t xml:space="preserve"> </w:t>
      </w:r>
      <w:r w:rsidR="00D03ADC">
        <w:rPr>
          <w:rFonts w:ascii="Arial" w:hAnsi="Arial" w:cs="Arial"/>
          <w:sz w:val="20"/>
          <w:szCs w:val="20"/>
        </w:rPr>
        <w:t>3491493</w:t>
      </w:r>
    </w:p>
    <w:p w14:paraId="2638C3A2" w14:textId="471CCAE2" w:rsidR="000E6430" w:rsidRDefault="000E6430" w:rsidP="00BB2F45">
      <w:pPr>
        <w:pStyle w:val="Akapitzlist"/>
        <w:numPr>
          <w:ilvl w:val="0"/>
          <w:numId w:val="30"/>
        </w:numPr>
        <w:spacing w:before="240" w:after="120" w:line="360" w:lineRule="auto"/>
        <w:ind w:left="284" w:hanging="284"/>
        <w:jc w:val="both"/>
        <w:rPr>
          <w:rFonts w:ascii="Arial" w:hAnsi="Arial" w:cs="Arial"/>
          <w:b/>
          <w:sz w:val="20"/>
          <w:szCs w:val="20"/>
        </w:rPr>
      </w:pPr>
      <w:bookmarkStart w:id="9" w:name="move5166850591"/>
      <w:bookmarkEnd w:id="9"/>
      <w:r>
        <w:rPr>
          <w:rFonts w:ascii="Arial" w:hAnsi="Arial" w:cs="Arial"/>
          <w:b/>
          <w:sz w:val="20"/>
          <w:szCs w:val="20"/>
        </w:rPr>
        <w:t>Zgody uczestnika bad</w:t>
      </w:r>
      <w:r w:rsidR="00962E0A">
        <w:rPr>
          <w:rFonts w:ascii="Arial" w:hAnsi="Arial" w:cs="Arial"/>
          <w:b/>
          <w:sz w:val="20"/>
          <w:szCs w:val="20"/>
        </w:rPr>
        <w:t>a</w:t>
      </w:r>
      <w:r>
        <w:rPr>
          <w:rFonts w:ascii="Arial" w:hAnsi="Arial" w:cs="Arial"/>
          <w:b/>
          <w:sz w:val="20"/>
          <w:szCs w:val="20"/>
        </w:rPr>
        <w:t>nia</w:t>
      </w:r>
    </w:p>
    <w:p w14:paraId="6AB5E58E" w14:textId="7D7502AD" w:rsidR="000E6430" w:rsidRDefault="000E6430" w:rsidP="000E6430">
      <w:pPr>
        <w:spacing w:after="0" w:line="360" w:lineRule="auto"/>
        <w:ind w:right="57"/>
        <w:jc w:val="both"/>
        <w:rPr>
          <w:rFonts w:ascii="Arial" w:hAnsi="Arial" w:cs="Arial"/>
          <w:sz w:val="20"/>
          <w:szCs w:val="20"/>
        </w:rPr>
      </w:pPr>
      <w:r>
        <w:rPr>
          <w:rFonts w:ascii="Arial" w:hAnsi="Arial" w:cs="Arial"/>
          <w:sz w:val="20"/>
          <w:szCs w:val="20"/>
        </w:rPr>
        <w:t>Otrzymałem</w:t>
      </w:r>
      <w:r w:rsidR="00962E0A">
        <w:rPr>
          <w:rFonts w:ascii="Arial" w:hAnsi="Arial" w:cs="Arial"/>
          <w:sz w:val="20"/>
          <w:szCs w:val="20"/>
        </w:rPr>
        <w:t>/-</w:t>
      </w:r>
      <w:proofErr w:type="spellStart"/>
      <w:r w:rsidR="00CE1A06">
        <w:rPr>
          <w:rFonts w:ascii="Arial" w:hAnsi="Arial" w:cs="Arial"/>
          <w:sz w:val="20"/>
          <w:szCs w:val="20"/>
        </w:rPr>
        <w:t>am</w:t>
      </w:r>
      <w:proofErr w:type="spellEnd"/>
      <w:r>
        <w:rPr>
          <w:rFonts w:ascii="Arial" w:hAnsi="Arial" w:cs="Arial"/>
          <w:sz w:val="20"/>
          <w:szCs w:val="20"/>
        </w:rPr>
        <w:t xml:space="preserve"> jedną kopię niniejszego pisma. Przeczytałem</w:t>
      </w:r>
      <w:r w:rsidR="00962E0A">
        <w:rPr>
          <w:rFonts w:ascii="Arial" w:hAnsi="Arial" w:cs="Arial"/>
          <w:sz w:val="20"/>
          <w:szCs w:val="20"/>
        </w:rPr>
        <w:t>/-</w:t>
      </w:r>
      <w:proofErr w:type="spellStart"/>
      <w:r w:rsidR="00962E0A">
        <w:rPr>
          <w:rFonts w:ascii="Arial" w:hAnsi="Arial" w:cs="Arial"/>
          <w:sz w:val="20"/>
          <w:szCs w:val="20"/>
        </w:rPr>
        <w:t>am</w:t>
      </w:r>
      <w:proofErr w:type="spellEnd"/>
      <w:r>
        <w:rPr>
          <w:rFonts w:ascii="Arial" w:hAnsi="Arial" w:cs="Arial"/>
          <w:sz w:val="20"/>
          <w:szCs w:val="20"/>
        </w:rPr>
        <w:t xml:space="preserve"> i zapoznałem</w:t>
      </w:r>
      <w:r w:rsidR="00962E0A">
        <w:rPr>
          <w:rFonts w:ascii="Arial" w:hAnsi="Arial" w:cs="Arial"/>
          <w:sz w:val="20"/>
          <w:szCs w:val="20"/>
        </w:rPr>
        <w:t>/-</w:t>
      </w:r>
      <w:proofErr w:type="spellStart"/>
      <w:r w:rsidR="00962E0A">
        <w:rPr>
          <w:rFonts w:ascii="Arial" w:hAnsi="Arial" w:cs="Arial"/>
          <w:sz w:val="20"/>
          <w:szCs w:val="20"/>
        </w:rPr>
        <w:t>am</w:t>
      </w:r>
      <w:proofErr w:type="spellEnd"/>
      <w:r>
        <w:rPr>
          <w:rFonts w:ascii="Arial" w:hAnsi="Arial" w:cs="Arial"/>
          <w:sz w:val="20"/>
          <w:szCs w:val="20"/>
        </w:rPr>
        <w:t xml:space="preserve"> się z wyżej podaną informacją oraz możliwością uzyskania dodatkowych informacji w każdej chwili. </w:t>
      </w:r>
    </w:p>
    <w:p w14:paraId="5F347245" w14:textId="77777777" w:rsidR="000E6430" w:rsidRDefault="000E6430" w:rsidP="00BB2F45">
      <w:pPr>
        <w:pStyle w:val="Akapitzlist"/>
        <w:numPr>
          <w:ilvl w:val="0"/>
          <w:numId w:val="31"/>
        </w:numPr>
        <w:spacing w:after="0" w:line="360" w:lineRule="auto"/>
        <w:ind w:left="284" w:hanging="284"/>
        <w:jc w:val="both"/>
        <w:rPr>
          <w:rFonts w:ascii="Arial" w:hAnsi="Arial" w:cs="Arial"/>
          <w:sz w:val="20"/>
          <w:szCs w:val="20"/>
        </w:rPr>
      </w:pPr>
      <w:r>
        <w:rPr>
          <w:rFonts w:ascii="Arial" w:hAnsi="Arial" w:cs="Arial"/>
          <w:sz w:val="20"/>
          <w:szCs w:val="20"/>
        </w:rPr>
        <w:t xml:space="preserve">Wyrażam zgodę na uczestnictwo w programie, którego zakres obejmuje zgromadzenie próbki krwi, </w:t>
      </w:r>
      <w:r w:rsidR="00480D51">
        <w:rPr>
          <w:rFonts w:ascii="Arial" w:hAnsi="Arial" w:cs="Arial"/>
          <w:sz w:val="20"/>
          <w:szCs w:val="20"/>
        </w:rPr>
        <w:t>moczu</w:t>
      </w:r>
      <w:r>
        <w:rPr>
          <w:rFonts w:ascii="Arial" w:hAnsi="Arial" w:cs="Arial"/>
          <w:sz w:val="20"/>
          <w:szCs w:val="20"/>
        </w:rPr>
        <w:t xml:space="preserve"> oraz niezbędnych danych klinicznych.</w:t>
      </w:r>
    </w:p>
    <w:p w14:paraId="7A109A4E" w14:textId="77777777" w:rsidR="000E6430" w:rsidRDefault="000E6430" w:rsidP="00BB2F45">
      <w:pPr>
        <w:pStyle w:val="Akapitzlist"/>
        <w:numPr>
          <w:ilvl w:val="0"/>
          <w:numId w:val="31"/>
        </w:numPr>
        <w:spacing w:after="0" w:line="360" w:lineRule="auto"/>
        <w:ind w:left="284" w:hanging="284"/>
        <w:jc w:val="both"/>
        <w:rPr>
          <w:rFonts w:ascii="Arial" w:hAnsi="Arial" w:cs="Arial"/>
          <w:sz w:val="20"/>
          <w:szCs w:val="20"/>
        </w:rPr>
      </w:pPr>
      <w:r>
        <w:rPr>
          <w:rFonts w:ascii="Arial" w:hAnsi="Arial" w:cs="Arial"/>
          <w:sz w:val="20"/>
          <w:szCs w:val="20"/>
        </w:rPr>
        <w:t>Wyrażam zgodę na to, żeby materiał biologiczny pobrany ode mnie został wykorzystany w projekcie</w:t>
      </w:r>
      <w:r w:rsidR="00480D51">
        <w:rPr>
          <w:rFonts w:ascii="Arial" w:hAnsi="Arial" w:cs="Arial"/>
          <w:sz w:val="20"/>
          <w:szCs w:val="20"/>
        </w:rPr>
        <w:t xml:space="preserve"> </w:t>
      </w:r>
      <w:r w:rsidR="00480D51" w:rsidRPr="00480D51">
        <w:rPr>
          <w:rFonts w:ascii="Arial" w:hAnsi="Arial" w:cs="Arial"/>
          <w:i/>
          <w:sz w:val="20"/>
          <w:szCs w:val="20"/>
        </w:rPr>
        <w:t xml:space="preserve">„Charakterystyka </w:t>
      </w:r>
      <w:proofErr w:type="spellStart"/>
      <w:r w:rsidR="00480D51" w:rsidRPr="00480D51">
        <w:rPr>
          <w:rFonts w:ascii="Arial" w:hAnsi="Arial" w:cs="Arial"/>
          <w:i/>
          <w:sz w:val="20"/>
          <w:szCs w:val="20"/>
        </w:rPr>
        <w:t>metabolomiczna</w:t>
      </w:r>
      <w:proofErr w:type="spellEnd"/>
      <w:r w:rsidR="00480D51" w:rsidRPr="00480D51">
        <w:rPr>
          <w:rFonts w:ascii="Arial" w:hAnsi="Arial" w:cs="Arial"/>
          <w:i/>
          <w:sz w:val="20"/>
          <w:szCs w:val="20"/>
        </w:rPr>
        <w:t xml:space="preserve"> i genetyczna szczepów E. coli wywołujących </w:t>
      </w:r>
      <w:proofErr w:type="spellStart"/>
      <w:r w:rsidR="00480D51" w:rsidRPr="00480D51">
        <w:rPr>
          <w:rFonts w:ascii="Arial" w:hAnsi="Arial" w:cs="Arial"/>
          <w:i/>
          <w:sz w:val="20"/>
          <w:szCs w:val="20"/>
        </w:rPr>
        <w:t>urosepsę</w:t>
      </w:r>
      <w:proofErr w:type="spellEnd"/>
      <w:r w:rsidR="00480D51" w:rsidRPr="00480D51">
        <w:rPr>
          <w:rFonts w:ascii="Arial" w:hAnsi="Arial" w:cs="Arial"/>
          <w:i/>
          <w:sz w:val="20"/>
          <w:szCs w:val="20"/>
        </w:rPr>
        <w:t>”</w:t>
      </w:r>
      <w:r>
        <w:rPr>
          <w:rFonts w:ascii="Arial" w:hAnsi="Arial" w:cs="Arial"/>
          <w:sz w:val="20"/>
          <w:szCs w:val="20"/>
        </w:rPr>
        <w:t xml:space="preserve"> oraz innych projektach naukowych w przyszłości.</w:t>
      </w:r>
    </w:p>
    <w:p w14:paraId="69FC88FC" w14:textId="77777777" w:rsidR="000E6430" w:rsidRDefault="000E6430" w:rsidP="00BB2F45">
      <w:pPr>
        <w:pStyle w:val="Akapitzlist"/>
        <w:numPr>
          <w:ilvl w:val="0"/>
          <w:numId w:val="31"/>
        </w:numPr>
        <w:spacing w:before="120" w:after="0" w:line="360" w:lineRule="auto"/>
        <w:ind w:left="284" w:hanging="284"/>
        <w:jc w:val="both"/>
        <w:rPr>
          <w:rFonts w:ascii="Arial" w:hAnsi="Arial" w:cs="Arial"/>
          <w:sz w:val="20"/>
          <w:szCs w:val="20"/>
        </w:rPr>
      </w:pPr>
      <w:r>
        <w:rPr>
          <w:rFonts w:ascii="Arial" w:hAnsi="Arial" w:cs="Arial"/>
          <w:sz w:val="20"/>
          <w:szCs w:val="20"/>
        </w:rPr>
        <w:t xml:space="preserve">Wyrażam zgodę na przechowywanie materiału biologicznego </w:t>
      </w:r>
      <w:r w:rsidRPr="00CE1A06">
        <w:rPr>
          <w:rFonts w:ascii="Arial" w:hAnsi="Arial" w:cs="Arial"/>
          <w:sz w:val="20"/>
          <w:szCs w:val="20"/>
        </w:rPr>
        <w:t xml:space="preserve">przez </w:t>
      </w:r>
      <w:r w:rsidR="00480D51" w:rsidRPr="00CE1A06">
        <w:rPr>
          <w:rFonts w:ascii="Arial" w:hAnsi="Arial" w:cs="Arial"/>
          <w:sz w:val="20"/>
          <w:szCs w:val="20"/>
          <w:lang w:eastAsia="pl-PL"/>
        </w:rPr>
        <w:t>Katedrę Biofarmacji i Farmakodynamiki</w:t>
      </w:r>
      <w:r w:rsidR="00480D51" w:rsidRPr="00CE1A06">
        <w:rPr>
          <w:rFonts w:ascii="Arial" w:hAnsi="Arial" w:cs="Arial"/>
          <w:sz w:val="20"/>
          <w:szCs w:val="20"/>
        </w:rPr>
        <w:t xml:space="preserve"> Gdańskiego Uniwersytetu Medycznego w  Gdańsku</w:t>
      </w:r>
      <w:r w:rsidRPr="00CE1A06">
        <w:rPr>
          <w:rFonts w:ascii="Arial" w:hAnsi="Arial" w:cs="Arial"/>
          <w:sz w:val="20"/>
          <w:szCs w:val="20"/>
        </w:rPr>
        <w:t xml:space="preserve"> do ce</w:t>
      </w:r>
      <w:r>
        <w:rPr>
          <w:rFonts w:ascii="Arial" w:hAnsi="Arial" w:cs="Arial"/>
          <w:sz w:val="20"/>
          <w:szCs w:val="20"/>
        </w:rPr>
        <w:t>lów naukowych.</w:t>
      </w:r>
    </w:p>
    <w:p w14:paraId="1820260F" w14:textId="77777777" w:rsidR="000E6430" w:rsidRDefault="000E6430" w:rsidP="00BB2F45">
      <w:pPr>
        <w:pStyle w:val="Akapitzlist"/>
        <w:numPr>
          <w:ilvl w:val="0"/>
          <w:numId w:val="31"/>
        </w:numPr>
        <w:spacing w:after="0" w:line="360" w:lineRule="auto"/>
        <w:ind w:left="284" w:hanging="284"/>
        <w:jc w:val="both"/>
        <w:rPr>
          <w:rFonts w:ascii="Arial" w:hAnsi="Arial" w:cs="Arial"/>
          <w:sz w:val="20"/>
          <w:szCs w:val="20"/>
        </w:rPr>
      </w:pPr>
      <w:r>
        <w:rPr>
          <w:rFonts w:ascii="Arial" w:hAnsi="Arial" w:cs="Arial"/>
          <w:sz w:val="20"/>
          <w:szCs w:val="20"/>
        </w:rPr>
        <w:t xml:space="preserve">Wyrażam zgodę na uzupełnienie przetwarzanych przez </w:t>
      </w:r>
      <w:r w:rsidR="00480D51" w:rsidRPr="00CE1A06">
        <w:rPr>
          <w:rFonts w:ascii="Arial" w:hAnsi="Arial" w:cs="Arial"/>
          <w:sz w:val="20"/>
          <w:szCs w:val="20"/>
          <w:lang w:eastAsia="pl-PL"/>
        </w:rPr>
        <w:t>Katedrę Biofarmacji i Farmakodynamiki</w:t>
      </w:r>
      <w:r w:rsidR="00480D51" w:rsidRPr="00CE1A06">
        <w:rPr>
          <w:rFonts w:ascii="Arial" w:hAnsi="Arial" w:cs="Arial"/>
          <w:sz w:val="20"/>
          <w:szCs w:val="20"/>
        </w:rPr>
        <w:t xml:space="preserve"> Gdańskiego Uniwersytetu Medycznego w Gdańsku </w:t>
      </w:r>
      <w:r w:rsidRPr="00CE1A06">
        <w:rPr>
          <w:rFonts w:ascii="Arial" w:hAnsi="Arial" w:cs="Arial"/>
          <w:sz w:val="20"/>
          <w:szCs w:val="20"/>
        </w:rPr>
        <w:t>m</w:t>
      </w:r>
      <w:r>
        <w:rPr>
          <w:rFonts w:ascii="Arial" w:hAnsi="Arial" w:cs="Arial"/>
          <w:sz w:val="20"/>
          <w:szCs w:val="20"/>
        </w:rPr>
        <w:t>oich danych medycznych o informacje pozyskane z publicznych rejestrów systemu ochrony zdrowia.</w:t>
      </w:r>
    </w:p>
    <w:p w14:paraId="2EBC36EF" w14:textId="77777777" w:rsidR="000E6430" w:rsidRDefault="000E6430" w:rsidP="000E6430">
      <w:pPr>
        <w:spacing w:after="0" w:line="360" w:lineRule="auto"/>
        <w:jc w:val="center"/>
        <w:rPr>
          <w:rFonts w:ascii="Arial" w:hAnsi="Arial" w:cs="Arial"/>
          <w:sz w:val="20"/>
          <w:szCs w:val="20"/>
        </w:rPr>
      </w:pPr>
      <w:r>
        <w:rPr>
          <w:rFonts w:ascii="Arial" w:hAnsi="Arial" w:cs="Arial"/>
          <w:sz w:val="20"/>
          <w:szCs w:val="20"/>
        </w:rPr>
        <w:t>…………………………………………………       …….……………………………    ………………</w:t>
      </w:r>
    </w:p>
    <w:p w14:paraId="059446F2" w14:textId="77777777" w:rsidR="000E6430" w:rsidRDefault="000E6430" w:rsidP="000E6430">
      <w:pPr>
        <w:spacing w:after="0" w:line="360" w:lineRule="auto"/>
        <w:jc w:val="center"/>
        <w:rPr>
          <w:rFonts w:ascii="Arial" w:hAnsi="Arial" w:cs="Arial"/>
          <w:sz w:val="20"/>
          <w:szCs w:val="20"/>
        </w:rPr>
      </w:pPr>
      <w:r>
        <w:rPr>
          <w:rFonts w:ascii="Arial" w:hAnsi="Arial" w:cs="Arial"/>
          <w:sz w:val="20"/>
          <w:szCs w:val="20"/>
        </w:rPr>
        <w:t xml:space="preserve">Imię i nazwisko uczestnika badania </w:t>
      </w:r>
      <w:r>
        <w:rPr>
          <w:rFonts w:ascii="Arial" w:hAnsi="Arial" w:cs="Arial"/>
          <w:sz w:val="20"/>
          <w:szCs w:val="20"/>
        </w:rPr>
        <w:tab/>
      </w:r>
      <w:r>
        <w:rPr>
          <w:rFonts w:ascii="Arial" w:hAnsi="Arial" w:cs="Arial"/>
          <w:sz w:val="20"/>
          <w:szCs w:val="20"/>
        </w:rPr>
        <w:tab/>
      </w:r>
      <w:r>
        <w:rPr>
          <w:rFonts w:ascii="Arial" w:hAnsi="Arial" w:cs="Arial"/>
          <w:sz w:val="20"/>
          <w:szCs w:val="20"/>
        </w:rPr>
        <w:tab/>
        <w:t>Podpis                               Data</w:t>
      </w:r>
    </w:p>
    <w:p w14:paraId="24725668" w14:textId="77777777" w:rsidR="000E6430" w:rsidRDefault="000E6430" w:rsidP="000E6430">
      <w:pPr>
        <w:spacing w:after="0" w:line="360" w:lineRule="auto"/>
        <w:ind w:left="1416"/>
        <w:rPr>
          <w:rFonts w:ascii="Arial" w:hAnsi="Arial" w:cs="Arial"/>
          <w:sz w:val="20"/>
          <w:szCs w:val="20"/>
        </w:rPr>
      </w:pPr>
      <w:r>
        <w:rPr>
          <w:rFonts w:ascii="Arial" w:hAnsi="Arial" w:cs="Arial"/>
          <w:sz w:val="20"/>
          <w:szCs w:val="20"/>
        </w:rPr>
        <w:t xml:space="preserve">(drukowane)                                      </w:t>
      </w:r>
    </w:p>
    <w:p w14:paraId="516998DD" w14:textId="77777777" w:rsidR="000E6430" w:rsidRDefault="000E6430" w:rsidP="000E6430">
      <w:pPr>
        <w:spacing w:after="0" w:line="360" w:lineRule="auto"/>
        <w:jc w:val="both"/>
        <w:rPr>
          <w:rFonts w:ascii="Arial" w:hAnsi="Arial" w:cs="Arial"/>
          <w:sz w:val="20"/>
          <w:szCs w:val="20"/>
        </w:rPr>
      </w:pPr>
    </w:p>
    <w:p w14:paraId="5B1A4241" w14:textId="77777777" w:rsidR="000E6430" w:rsidRDefault="000E6430" w:rsidP="000E6430">
      <w:pPr>
        <w:spacing w:after="0" w:line="360" w:lineRule="auto"/>
        <w:rPr>
          <w:rFonts w:ascii="Arial" w:hAnsi="Arial" w:cs="Arial"/>
          <w:b/>
          <w:color w:val="000000" w:themeColor="text1"/>
          <w:sz w:val="20"/>
          <w:szCs w:val="20"/>
        </w:rPr>
      </w:pPr>
    </w:p>
    <w:p w14:paraId="196CAE01" w14:textId="77777777" w:rsidR="000E6430" w:rsidRDefault="000E6430" w:rsidP="000E6430">
      <w:pPr>
        <w:spacing w:after="0" w:line="360" w:lineRule="auto"/>
        <w:jc w:val="center"/>
        <w:rPr>
          <w:rFonts w:ascii="Arial" w:hAnsi="Arial" w:cs="Arial"/>
          <w:b/>
          <w:color w:val="000000" w:themeColor="text1"/>
          <w:sz w:val="20"/>
          <w:szCs w:val="20"/>
        </w:rPr>
      </w:pPr>
      <w:r>
        <w:rPr>
          <w:rFonts w:ascii="Arial" w:hAnsi="Arial" w:cs="Arial"/>
          <w:b/>
          <w:color w:val="000000" w:themeColor="text1"/>
          <w:sz w:val="20"/>
          <w:szCs w:val="20"/>
        </w:rPr>
        <w:t>Oświadczenie Badanego</w:t>
      </w:r>
    </w:p>
    <w:p w14:paraId="795C0F89" w14:textId="77777777" w:rsidR="000E6430" w:rsidRDefault="000E6430" w:rsidP="000E6430">
      <w:pPr>
        <w:spacing w:after="0" w:line="360" w:lineRule="auto"/>
        <w:jc w:val="both"/>
        <w:rPr>
          <w:rFonts w:ascii="Arial" w:hAnsi="Arial" w:cs="Arial"/>
          <w:b/>
          <w:color w:val="000000" w:themeColor="text1"/>
          <w:sz w:val="20"/>
          <w:szCs w:val="20"/>
        </w:rPr>
      </w:pPr>
    </w:p>
    <w:p w14:paraId="5BCCFD4B" w14:textId="77777777" w:rsidR="000E6430" w:rsidRDefault="000E6430" w:rsidP="000E6430">
      <w:pPr>
        <w:spacing w:after="0" w:line="360" w:lineRule="auto"/>
        <w:jc w:val="both"/>
        <w:rPr>
          <w:rFonts w:ascii="Arial" w:hAnsi="Arial" w:cs="Arial"/>
          <w:color w:val="000000" w:themeColor="text1"/>
          <w:sz w:val="20"/>
          <w:szCs w:val="20"/>
        </w:rPr>
      </w:pPr>
      <w:r>
        <w:rPr>
          <w:rFonts w:ascii="Arial" w:hAnsi="Arial" w:cs="Arial"/>
          <w:b/>
          <w:color w:val="000000" w:themeColor="text1"/>
          <w:sz w:val="20"/>
          <w:szCs w:val="20"/>
        </w:rPr>
        <w:t>Wyrażam zgodę</w:t>
      </w:r>
      <w:r>
        <w:rPr>
          <w:rFonts w:ascii="Arial" w:hAnsi="Arial" w:cs="Arial"/>
          <w:color w:val="000000" w:themeColor="text1"/>
          <w:sz w:val="20"/>
          <w:szCs w:val="20"/>
        </w:rPr>
        <w:t xml:space="preserve"> na przetwarzanie moich danych osobowych przez Gdański Uniwersytet Medyczny, ul. M. Skłodowskiej – Curie 3A, 80 -210 Gdańsk obejmujących imię i nazwisko, PESEL, płeć, wiek, adres zamieszkania, stan zdrowia – dokumentacja medyczna, numer telefonu, adres e-mail w celu realizacji badania</w:t>
      </w:r>
      <w:r>
        <w:rPr>
          <w:rFonts w:ascii="Arial" w:hAnsi="Arial" w:cs="Arial"/>
          <w:i/>
          <w:color w:val="000000" w:themeColor="text1"/>
          <w:sz w:val="20"/>
          <w:szCs w:val="20"/>
        </w:rPr>
        <w:t xml:space="preserve"> „</w:t>
      </w:r>
      <w:r w:rsidR="00E423EB" w:rsidRPr="00480D51">
        <w:rPr>
          <w:rFonts w:ascii="Arial" w:hAnsi="Arial" w:cs="Arial"/>
          <w:i/>
          <w:sz w:val="20"/>
          <w:szCs w:val="20"/>
        </w:rPr>
        <w:t xml:space="preserve">Charakterystyka </w:t>
      </w:r>
      <w:proofErr w:type="spellStart"/>
      <w:r w:rsidR="00E423EB" w:rsidRPr="00480D51">
        <w:rPr>
          <w:rFonts w:ascii="Arial" w:hAnsi="Arial" w:cs="Arial"/>
          <w:i/>
          <w:sz w:val="20"/>
          <w:szCs w:val="20"/>
        </w:rPr>
        <w:t>metabolomiczna</w:t>
      </w:r>
      <w:proofErr w:type="spellEnd"/>
      <w:r w:rsidR="00E423EB" w:rsidRPr="00480D51">
        <w:rPr>
          <w:rFonts w:ascii="Arial" w:hAnsi="Arial" w:cs="Arial"/>
          <w:i/>
          <w:sz w:val="20"/>
          <w:szCs w:val="20"/>
        </w:rPr>
        <w:t xml:space="preserve"> i genetyczna szczepów E. coli wywołujących </w:t>
      </w:r>
      <w:proofErr w:type="spellStart"/>
      <w:r w:rsidR="00E423EB" w:rsidRPr="00480D51">
        <w:rPr>
          <w:rFonts w:ascii="Arial" w:hAnsi="Arial" w:cs="Arial"/>
          <w:i/>
          <w:sz w:val="20"/>
          <w:szCs w:val="20"/>
        </w:rPr>
        <w:t>urosepsę</w:t>
      </w:r>
      <w:proofErr w:type="spellEnd"/>
      <w:r w:rsidR="00E423EB" w:rsidRPr="00480D51">
        <w:rPr>
          <w:rFonts w:ascii="Arial" w:hAnsi="Arial" w:cs="Arial"/>
          <w:i/>
          <w:sz w:val="20"/>
          <w:szCs w:val="20"/>
        </w:rPr>
        <w:t>”</w:t>
      </w:r>
      <w:r>
        <w:rPr>
          <w:rFonts w:ascii="Arial" w:hAnsi="Arial" w:cs="Arial"/>
          <w:i/>
          <w:color w:val="000000" w:themeColor="text1"/>
          <w:sz w:val="20"/>
          <w:szCs w:val="20"/>
        </w:rPr>
        <w:t>”</w:t>
      </w:r>
      <w:r>
        <w:rPr>
          <w:rFonts w:ascii="Arial" w:hAnsi="Arial" w:cs="Arial"/>
          <w:color w:val="000000" w:themeColor="text1"/>
          <w:sz w:val="20"/>
          <w:szCs w:val="20"/>
        </w:rPr>
        <w:t xml:space="preserve"> polegającego na pobraniu materiału biologicznego, zgodnie z ogólnym rozporządzeniem ochronie danych osobowych. </w:t>
      </w:r>
    </w:p>
    <w:p w14:paraId="621E1045" w14:textId="77777777" w:rsidR="000E6430" w:rsidRDefault="000E6430" w:rsidP="000E6430">
      <w:pPr>
        <w:spacing w:after="0" w:line="360" w:lineRule="auto"/>
        <w:jc w:val="both"/>
        <w:rPr>
          <w:rFonts w:ascii="Arial" w:hAnsi="Arial" w:cs="Arial"/>
          <w:color w:val="000000" w:themeColor="text1"/>
          <w:sz w:val="20"/>
          <w:szCs w:val="20"/>
        </w:rPr>
      </w:pPr>
      <w:r>
        <w:rPr>
          <w:rFonts w:ascii="Arial" w:hAnsi="Arial" w:cs="Arial"/>
          <w:color w:val="000000" w:themeColor="text1"/>
          <w:sz w:val="20"/>
          <w:szCs w:val="20"/>
        </w:rPr>
        <w:t xml:space="preserve">Podanie danych i wyrażenie zgody jest dobrowolne. </w:t>
      </w:r>
    </w:p>
    <w:p w14:paraId="366301BB" w14:textId="77777777" w:rsidR="000E6430" w:rsidRDefault="000E6430" w:rsidP="000E6430">
      <w:pPr>
        <w:spacing w:after="0" w:line="360" w:lineRule="auto"/>
        <w:jc w:val="both"/>
        <w:rPr>
          <w:rFonts w:ascii="Arial" w:hAnsi="Arial" w:cs="Arial"/>
          <w:color w:val="000000" w:themeColor="text1"/>
          <w:sz w:val="20"/>
          <w:szCs w:val="20"/>
        </w:rPr>
      </w:pPr>
      <w:r>
        <w:rPr>
          <w:rFonts w:ascii="Arial" w:hAnsi="Arial" w:cs="Arial"/>
          <w:color w:val="000000" w:themeColor="text1"/>
          <w:sz w:val="20"/>
          <w:szCs w:val="20"/>
        </w:rPr>
        <w:t xml:space="preserve">Przyjmuję do wiadomości, że zgoda może być odwołana w każdym momencie poprzez złożenie oświadczenia woli w tym zakresie do Kierownika Projektu – </w:t>
      </w:r>
      <w:r w:rsidR="00E423EB">
        <w:rPr>
          <w:rFonts w:ascii="Arial" w:hAnsi="Arial" w:cs="Arial"/>
          <w:color w:val="000000" w:themeColor="text1"/>
          <w:sz w:val="20"/>
          <w:szCs w:val="20"/>
        </w:rPr>
        <w:t>…………………..</w:t>
      </w:r>
      <w:r>
        <w:rPr>
          <w:rFonts w:ascii="Arial" w:hAnsi="Arial" w:cs="Arial"/>
          <w:color w:val="000000" w:themeColor="text1"/>
          <w:sz w:val="20"/>
          <w:szCs w:val="20"/>
        </w:rPr>
        <w:t xml:space="preserve"> – </w:t>
      </w:r>
      <w:hyperlink r:id="rId13" w:history="1">
        <w:r w:rsidR="00E423EB">
          <w:rPr>
            <w:rStyle w:val="Hipercze"/>
            <w:rFonts w:ascii="Arial" w:hAnsi="Arial" w:cs="Arial"/>
            <w:color w:val="000000" w:themeColor="text1"/>
            <w:sz w:val="20"/>
            <w:szCs w:val="20"/>
          </w:rPr>
          <w:t>……………………………</w:t>
        </w:r>
      </w:hyperlink>
      <w:r>
        <w:rPr>
          <w:rFonts w:ascii="Arial" w:hAnsi="Arial" w:cs="Arial"/>
          <w:color w:val="000000" w:themeColor="text1"/>
          <w:sz w:val="20"/>
          <w:szCs w:val="20"/>
        </w:rPr>
        <w:t xml:space="preserve"> </w:t>
      </w:r>
    </w:p>
    <w:p w14:paraId="0F463489" w14:textId="77777777" w:rsidR="000E6430" w:rsidRDefault="000E6430" w:rsidP="000E6430">
      <w:pPr>
        <w:spacing w:after="0" w:line="360" w:lineRule="auto"/>
        <w:ind w:left="4956"/>
        <w:jc w:val="right"/>
        <w:rPr>
          <w:rFonts w:ascii="Arial" w:hAnsi="Arial" w:cs="Arial"/>
          <w:i/>
          <w:sz w:val="20"/>
          <w:szCs w:val="20"/>
        </w:rPr>
      </w:pPr>
    </w:p>
    <w:p w14:paraId="135A17D5" w14:textId="77777777" w:rsidR="000E6430" w:rsidRDefault="000E6430" w:rsidP="000E6430">
      <w:pPr>
        <w:spacing w:after="0" w:line="360" w:lineRule="auto"/>
        <w:ind w:left="4956"/>
        <w:jc w:val="right"/>
        <w:rPr>
          <w:rFonts w:ascii="Arial" w:hAnsi="Arial" w:cs="Arial"/>
          <w:iCs/>
          <w:sz w:val="20"/>
          <w:szCs w:val="20"/>
        </w:rPr>
      </w:pPr>
      <w:r>
        <w:rPr>
          <w:rFonts w:ascii="Arial" w:hAnsi="Arial" w:cs="Arial"/>
          <w:i/>
          <w:sz w:val="20"/>
          <w:szCs w:val="20"/>
        </w:rPr>
        <w:t xml:space="preserve">   </w:t>
      </w:r>
      <w:r>
        <w:rPr>
          <w:rFonts w:ascii="Arial" w:hAnsi="Arial" w:cs="Arial"/>
          <w:iCs/>
          <w:sz w:val="20"/>
          <w:szCs w:val="20"/>
        </w:rPr>
        <w:t>…………………………………………….….</w:t>
      </w:r>
    </w:p>
    <w:p w14:paraId="0250F25E" w14:textId="77777777" w:rsidR="000E6430" w:rsidRDefault="000E6430" w:rsidP="000E6430">
      <w:pPr>
        <w:spacing w:after="0" w:line="360" w:lineRule="auto"/>
        <w:ind w:left="4956"/>
        <w:jc w:val="right"/>
        <w:rPr>
          <w:rFonts w:ascii="Arial" w:hAnsi="Arial" w:cs="Arial"/>
          <w:iCs/>
          <w:sz w:val="20"/>
          <w:szCs w:val="20"/>
        </w:rPr>
      </w:pPr>
      <w:r>
        <w:rPr>
          <w:rFonts w:ascii="Arial" w:hAnsi="Arial" w:cs="Arial"/>
          <w:iCs/>
          <w:sz w:val="20"/>
          <w:szCs w:val="20"/>
        </w:rPr>
        <w:t xml:space="preserve">   Data i czytelny podpis uczestnika badania</w:t>
      </w:r>
    </w:p>
    <w:p w14:paraId="766EA529" w14:textId="77777777" w:rsidR="000E6430" w:rsidRDefault="000E6430" w:rsidP="000E6430"/>
    <w:p w14:paraId="0DC30BC3" w14:textId="77777777" w:rsidR="000E6430" w:rsidRDefault="000E6430" w:rsidP="000E6430"/>
    <w:p w14:paraId="0EA6F79B" w14:textId="77777777" w:rsidR="00E423EB" w:rsidRDefault="00E423EB" w:rsidP="000E6430"/>
    <w:p w14:paraId="3675BEE4" w14:textId="77777777" w:rsidR="00E423EB" w:rsidRDefault="00E423EB" w:rsidP="000E6430"/>
    <w:p w14:paraId="5E28F28A" w14:textId="42D01BF2" w:rsidR="00E423EB" w:rsidRDefault="00E423EB" w:rsidP="000E6430"/>
    <w:p w14:paraId="44CCF931" w14:textId="0680A452" w:rsidR="00AF6BEA" w:rsidRDefault="00AF6BEA" w:rsidP="000E6430"/>
    <w:p w14:paraId="102C9743" w14:textId="19B3A508" w:rsidR="00AF6BEA" w:rsidRDefault="00AF6BEA" w:rsidP="000E6430"/>
    <w:p w14:paraId="1BCEE685" w14:textId="6B6E4226" w:rsidR="00AF6BEA" w:rsidRDefault="00AF6BEA" w:rsidP="000E6430"/>
    <w:p w14:paraId="7FEC90BB" w14:textId="60145211" w:rsidR="00AF6BEA" w:rsidRDefault="00AF6BEA" w:rsidP="000E6430"/>
    <w:p w14:paraId="069D435A" w14:textId="77777777" w:rsidR="00B2799F" w:rsidRDefault="00B2799F" w:rsidP="000E6430"/>
    <w:p w14:paraId="15076431" w14:textId="77777777" w:rsidR="00AF6BEA" w:rsidRDefault="00AF6BEA" w:rsidP="000E6430"/>
    <w:p w14:paraId="63ED7D6F" w14:textId="77777777" w:rsidR="00E423EB" w:rsidRDefault="00E423EB" w:rsidP="000E6430"/>
    <w:p w14:paraId="28F1FB58" w14:textId="77777777" w:rsidR="000E6430" w:rsidRDefault="000E6430" w:rsidP="000E6430">
      <w:pPr>
        <w:suppressAutoHyphens/>
        <w:spacing w:after="0" w:line="360" w:lineRule="auto"/>
        <w:jc w:val="center"/>
        <w:rPr>
          <w:rFonts w:ascii="Arial" w:hAnsi="Arial" w:cs="Arial"/>
          <w:b/>
          <w:sz w:val="20"/>
          <w:szCs w:val="20"/>
          <w:lang w:eastAsia="ar-SA"/>
        </w:rPr>
      </w:pPr>
      <w:r>
        <w:rPr>
          <w:rFonts w:ascii="Arial" w:hAnsi="Arial" w:cs="Arial"/>
          <w:b/>
          <w:sz w:val="20"/>
          <w:szCs w:val="20"/>
          <w:lang w:eastAsia="ar-SA"/>
        </w:rPr>
        <w:lastRenderedPageBreak/>
        <w:t>Obowiązek informacyjny wobec uczestników badań realizowany w związku z art. 13 i art. 14  Rozporządzenia Parlamentu Europejskiego i Rady (UE) 2016/679</w:t>
      </w:r>
    </w:p>
    <w:p w14:paraId="664427A6" w14:textId="77777777" w:rsidR="000E6430" w:rsidRDefault="000E6430" w:rsidP="000E6430">
      <w:pPr>
        <w:spacing w:after="0" w:line="360" w:lineRule="auto"/>
        <w:jc w:val="center"/>
        <w:rPr>
          <w:rFonts w:ascii="Arial" w:hAnsi="Arial" w:cs="Arial"/>
          <w:b/>
          <w:sz w:val="20"/>
          <w:szCs w:val="20"/>
        </w:rPr>
      </w:pPr>
    </w:p>
    <w:p w14:paraId="5FB1EC7C" w14:textId="77777777" w:rsidR="000E6430" w:rsidRDefault="000E6430" w:rsidP="000E6430">
      <w:pPr>
        <w:spacing w:after="0" w:line="360" w:lineRule="auto"/>
        <w:jc w:val="both"/>
        <w:rPr>
          <w:rFonts w:ascii="Arial" w:hAnsi="Arial" w:cs="Arial"/>
          <w:sz w:val="20"/>
          <w:szCs w:val="20"/>
        </w:rPr>
      </w:pPr>
      <w:r>
        <w:rPr>
          <w:rFonts w:ascii="Arial" w:hAnsi="Arial" w:cs="Arial"/>
          <w:sz w:val="20"/>
          <w:szCs w:val="20"/>
        </w:rPr>
        <w:t xml:space="preserve">W związku z przystąpieniem do projektu pt. </w:t>
      </w:r>
      <w:r w:rsidR="00E423EB" w:rsidRPr="00480D51">
        <w:rPr>
          <w:rFonts w:ascii="Arial" w:hAnsi="Arial" w:cs="Arial"/>
          <w:i/>
          <w:sz w:val="20"/>
          <w:szCs w:val="20"/>
        </w:rPr>
        <w:t xml:space="preserve">Charakterystyka </w:t>
      </w:r>
      <w:proofErr w:type="spellStart"/>
      <w:r w:rsidR="00E423EB" w:rsidRPr="00480D51">
        <w:rPr>
          <w:rFonts w:ascii="Arial" w:hAnsi="Arial" w:cs="Arial"/>
          <w:i/>
          <w:sz w:val="20"/>
          <w:szCs w:val="20"/>
        </w:rPr>
        <w:t>metabolomiczna</w:t>
      </w:r>
      <w:proofErr w:type="spellEnd"/>
      <w:r w:rsidR="00E423EB" w:rsidRPr="00480D51">
        <w:rPr>
          <w:rFonts w:ascii="Arial" w:hAnsi="Arial" w:cs="Arial"/>
          <w:i/>
          <w:sz w:val="20"/>
          <w:szCs w:val="20"/>
        </w:rPr>
        <w:t xml:space="preserve"> i genetyczna szczepów E. coli wywołujących </w:t>
      </w:r>
      <w:proofErr w:type="spellStart"/>
      <w:r w:rsidR="00E423EB" w:rsidRPr="00480D51">
        <w:rPr>
          <w:rFonts w:ascii="Arial" w:hAnsi="Arial" w:cs="Arial"/>
          <w:i/>
          <w:sz w:val="20"/>
          <w:szCs w:val="20"/>
        </w:rPr>
        <w:t>urosepsę</w:t>
      </w:r>
      <w:proofErr w:type="spellEnd"/>
      <w:r w:rsidR="00E423EB" w:rsidRPr="00480D51">
        <w:rPr>
          <w:rFonts w:ascii="Arial" w:hAnsi="Arial" w:cs="Arial"/>
          <w:i/>
          <w:sz w:val="20"/>
          <w:szCs w:val="20"/>
        </w:rPr>
        <w:t>”</w:t>
      </w:r>
      <w:r w:rsidR="00E423EB">
        <w:rPr>
          <w:rFonts w:ascii="Arial" w:hAnsi="Arial" w:cs="Arial"/>
          <w:i/>
          <w:sz w:val="20"/>
          <w:szCs w:val="20"/>
        </w:rPr>
        <w:t xml:space="preserve"> </w:t>
      </w:r>
      <w:r>
        <w:rPr>
          <w:rFonts w:ascii="Arial" w:hAnsi="Arial" w:cs="Arial"/>
          <w:sz w:val="20"/>
          <w:szCs w:val="20"/>
        </w:rPr>
        <w:t>oświadczam, że przyjmuję do wiadomości, iż:</w:t>
      </w:r>
    </w:p>
    <w:p w14:paraId="47CA4170" w14:textId="77777777" w:rsidR="000E6430" w:rsidRDefault="000E6430" w:rsidP="00BB2F45">
      <w:pPr>
        <w:pStyle w:val="Akapitzlist"/>
        <w:numPr>
          <w:ilvl w:val="0"/>
          <w:numId w:val="32"/>
        </w:numPr>
        <w:tabs>
          <w:tab w:val="left" w:pos="426"/>
        </w:tabs>
        <w:spacing w:after="0" w:line="360" w:lineRule="auto"/>
        <w:ind w:left="426" w:hanging="426"/>
        <w:jc w:val="both"/>
        <w:rPr>
          <w:rFonts w:ascii="Arial" w:hAnsi="Arial" w:cs="Arial"/>
          <w:sz w:val="20"/>
          <w:szCs w:val="20"/>
        </w:rPr>
      </w:pPr>
      <w:r>
        <w:rPr>
          <w:rFonts w:ascii="Arial" w:hAnsi="Arial" w:cs="Arial"/>
          <w:sz w:val="20"/>
          <w:szCs w:val="20"/>
        </w:rPr>
        <w:t>Administratorem danych osobowych Pani/Pana  jest Gdański Uniwersytet Medyczny z siedzibą w (80-210) Gdańsku przy ul. M. Skłodowskiej-Curie 3a.</w:t>
      </w:r>
    </w:p>
    <w:p w14:paraId="353D5136" w14:textId="77777777" w:rsidR="000E6430" w:rsidRDefault="000E6430" w:rsidP="00BB2F45">
      <w:pPr>
        <w:pStyle w:val="Akapitzlist"/>
        <w:numPr>
          <w:ilvl w:val="0"/>
          <w:numId w:val="32"/>
        </w:numPr>
        <w:tabs>
          <w:tab w:val="left" w:pos="426"/>
        </w:tabs>
        <w:spacing w:after="0" w:line="360" w:lineRule="auto"/>
        <w:ind w:left="426" w:hanging="426"/>
        <w:jc w:val="both"/>
        <w:rPr>
          <w:rFonts w:ascii="Arial" w:hAnsi="Arial" w:cs="Arial"/>
          <w:sz w:val="20"/>
          <w:szCs w:val="20"/>
        </w:rPr>
      </w:pPr>
      <w:r>
        <w:rPr>
          <w:rFonts w:ascii="Arial" w:hAnsi="Arial" w:cs="Arial"/>
          <w:sz w:val="20"/>
          <w:szCs w:val="20"/>
        </w:rPr>
        <w:t xml:space="preserve">Dane kontaktowe do Inspektorem Ochrony Danych nr tel.(58) 349-10-27, adres email </w:t>
      </w:r>
      <w:hyperlink r:id="rId14" w:history="1">
        <w:r>
          <w:rPr>
            <w:rStyle w:val="Hipercze"/>
            <w:rFonts w:ascii="Arial" w:hAnsi="Arial" w:cs="Arial"/>
            <w:sz w:val="20"/>
            <w:szCs w:val="20"/>
          </w:rPr>
          <w:t>iod@gumed.edu.pl</w:t>
        </w:r>
      </w:hyperlink>
      <w:r>
        <w:rPr>
          <w:rFonts w:ascii="Arial" w:hAnsi="Arial" w:cs="Arial"/>
          <w:sz w:val="20"/>
          <w:szCs w:val="20"/>
        </w:rPr>
        <w:t>.,</w:t>
      </w:r>
    </w:p>
    <w:p w14:paraId="0C615133" w14:textId="77777777" w:rsidR="000E6430" w:rsidRDefault="000E6430" w:rsidP="00BB2F45">
      <w:pPr>
        <w:pStyle w:val="Akapitzlist"/>
        <w:numPr>
          <w:ilvl w:val="0"/>
          <w:numId w:val="32"/>
        </w:numPr>
        <w:tabs>
          <w:tab w:val="left" w:pos="426"/>
        </w:tabs>
        <w:spacing w:after="0" w:line="360" w:lineRule="auto"/>
        <w:ind w:left="426" w:hanging="426"/>
        <w:jc w:val="both"/>
        <w:rPr>
          <w:rFonts w:ascii="Arial" w:hAnsi="Arial" w:cs="Arial"/>
          <w:i/>
          <w:sz w:val="20"/>
          <w:szCs w:val="20"/>
        </w:rPr>
      </w:pPr>
      <w:r>
        <w:rPr>
          <w:rFonts w:ascii="Arial" w:hAnsi="Arial" w:cs="Arial"/>
          <w:sz w:val="20"/>
          <w:szCs w:val="20"/>
        </w:rPr>
        <w:t xml:space="preserve">Pani/Pana dane osobowe przetwarzane będą w celu realizacji badania naukowego </w:t>
      </w:r>
      <w:r>
        <w:rPr>
          <w:rFonts w:ascii="Arial" w:hAnsi="Arial" w:cs="Arial"/>
          <w:i/>
          <w:sz w:val="20"/>
          <w:szCs w:val="20"/>
        </w:rPr>
        <w:t xml:space="preserve">Mutacje nabywane w trakcie rozwoju i życia człowieka powodujące zwiększone ryzyko chorób, w szczególności nowotworów </w:t>
      </w:r>
      <w:r>
        <w:rPr>
          <w:rFonts w:ascii="Arial" w:hAnsi="Arial" w:cs="Arial"/>
          <w:sz w:val="20"/>
          <w:szCs w:val="20"/>
        </w:rPr>
        <w:t>w Uczelni na podstawie art. 6 ust. 1 lit. a oraz art. 9 ust</w:t>
      </w:r>
      <w:r w:rsidRPr="00B2799F">
        <w:rPr>
          <w:rFonts w:ascii="Arial" w:hAnsi="Arial" w:cs="Arial"/>
          <w:sz w:val="20"/>
          <w:szCs w:val="20"/>
        </w:rPr>
        <w:t>. 2 lit. a, lit. j</w:t>
      </w:r>
      <w:r>
        <w:rPr>
          <w:rFonts w:ascii="Arial" w:hAnsi="Arial" w:cs="Arial"/>
          <w:sz w:val="20"/>
          <w:szCs w:val="20"/>
        </w:rPr>
        <w:t>,     w związku z art. 89 ust.1 ogólnego rozporządzenia o ochronie danych osobowych z dnia 27 kwietnia 2016 r.,</w:t>
      </w:r>
    </w:p>
    <w:p w14:paraId="0C74B712" w14:textId="77777777" w:rsidR="000E6430" w:rsidRDefault="000E6430" w:rsidP="00BB2F45">
      <w:pPr>
        <w:pStyle w:val="Akapitzlist"/>
        <w:numPr>
          <w:ilvl w:val="0"/>
          <w:numId w:val="32"/>
        </w:numPr>
        <w:tabs>
          <w:tab w:val="left" w:pos="426"/>
        </w:tabs>
        <w:spacing w:after="0" w:line="360" w:lineRule="auto"/>
        <w:ind w:left="426" w:hanging="426"/>
        <w:jc w:val="both"/>
        <w:rPr>
          <w:rFonts w:ascii="Arial" w:hAnsi="Arial" w:cs="Arial"/>
          <w:sz w:val="20"/>
          <w:szCs w:val="20"/>
        </w:rPr>
      </w:pPr>
      <w:r>
        <w:rPr>
          <w:rFonts w:ascii="Arial" w:hAnsi="Arial" w:cs="Arial"/>
          <w:sz w:val="20"/>
          <w:szCs w:val="20"/>
        </w:rPr>
        <w:t xml:space="preserve">Pani/Pana dane osobowe mogą być ujawniane wyłącznie osobom upoważnionym </w:t>
      </w:r>
      <w:r>
        <w:rPr>
          <w:rFonts w:ascii="Arial" w:hAnsi="Arial" w:cs="Arial"/>
          <w:sz w:val="20"/>
          <w:szCs w:val="20"/>
        </w:rPr>
        <w:br/>
        <w:t xml:space="preserve">u administratora do przetwarzania danych osobowych, podmiotom przetwarzającym na mocy umowy powierzenia oraz innym podmiotom upoważnionym na podstawie przepisów prawa, a także podmiotom, które świadczą usługi na jego rzecz, w związku z realizacją Projektu. </w:t>
      </w:r>
    </w:p>
    <w:p w14:paraId="749FE116" w14:textId="77777777" w:rsidR="000E6430" w:rsidRDefault="000E6430" w:rsidP="00BB2F45">
      <w:pPr>
        <w:pStyle w:val="Akapitzlist"/>
        <w:numPr>
          <w:ilvl w:val="0"/>
          <w:numId w:val="32"/>
        </w:numPr>
        <w:tabs>
          <w:tab w:val="left" w:pos="426"/>
        </w:tabs>
        <w:spacing w:after="0" w:line="360" w:lineRule="auto"/>
        <w:ind w:left="426" w:hanging="426"/>
        <w:jc w:val="both"/>
        <w:rPr>
          <w:rFonts w:ascii="Arial" w:hAnsi="Arial" w:cs="Arial"/>
          <w:sz w:val="20"/>
          <w:szCs w:val="20"/>
        </w:rPr>
      </w:pPr>
      <w:r>
        <w:rPr>
          <w:rFonts w:ascii="Arial" w:hAnsi="Arial" w:cs="Arial"/>
          <w:sz w:val="20"/>
          <w:szCs w:val="20"/>
        </w:rPr>
        <w:t>Zarówno w trakcie, jak i po zakończeniu badania zostanie zachowana pełna poufność dotycząca Pana/Pani danych osobowych i danych medycznych.</w:t>
      </w:r>
    </w:p>
    <w:p w14:paraId="348B07FF" w14:textId="77777777" w:rsidR="000E6430" w:rsidRDefault="000E6430" w:rsidP="00BB2F45">
      <w:pPr>
        <w:pStyle w:val="Akapitzlist"/>
        <w:numPr>
          <w:ilvl w:val="0"/>
          <w:numId w:val="32"/>
        </w:numPr>
        <w:tabs>
          <w:tab w:val="left" w:pos="426"/>
        </w:tabs>
        <w:spacing w:after="0" w:line="360" w:lineRule="auto"/>
        <w:ind w:left="426" w:hanging="426"/>
        <w:jc w:val="both"/>
        <w:rPr>
          <w:rFonts w:ascii="Arial" w:hAnsi="Arial" w:cs="Arial"/>
          <w:sz w:val="20"/>
          <w:szCs w:val="20"/>
        </w:rPr>
      </w:pPr>
      <w:r>
        <w:rPr>
          <w:rFonts w:ascii="Arial" w:hAnsi="Arial" w:cs="Arial"/>
          <w:sz w:val="20"/>
          <w:szCs w:val="20"/>
        </w:rPr>
        <w:t xml:space="preserve">Pani/Pana dane osobowe będą przechowywane wyłącznie przez okres niezbędny do realizacji badań naukowych, w formie  </w:t>
      </w:r>
      <w:proofErr w:type="spellStart"/>
      <w:r>
        <w:rPr>
          <w:rFonts w:ascii="Arial" w:hAnsi="Arial" w:cs="Arial"/>
          <w:sz w:val="20"/>
          <w:szCs w:val="20"/>
        </w:rPr>
        <w:t>spseudonimizowanej</w:t>
      </w:r>
      <w:proofErr w:type="spellEnd"/>
      <w:r>
        <w:rPr>
          <w:rFonts w:ascii="Arial" w:hAnsi="Arial" w:cs="Arial"/>
          <w:sz w:val="20"/>
          <w:szCs w:val="20"/>
        </w:rPr>
        <w:t xml:space="preserve">, co oznacza, że badacze analizujący próbki nie będą mieli dostępu do Pana/Pani danych identyfikacyjnych. Dostęp do nich będzie miała wyłącznie wyznaczona grupa personelu medycznego uprawnionego do kontaktów z pacjentami oraz specjalnie uprawnieni pracownicy </w:t>
      </w:r>
      <w:proofErr w:type="spellStart"/>
      <w:r>
        <w:rPr>
          <w:rFonts w:ascii="Arial" w:hAnsi="Arial" w:cs="Arial"/>
          <w:sz w:val="20"/>
          <w:szCs w:val="20"/>
        </w:rPr>
        <w:t>Biobanku</w:t>
      </w:r>
      <w:proofErr w:type="spellEnd"/>
      <w:r>
        <w:rPr>
          <w:rFonts w:ascii="Arial" w:hAnsi="Arial" w:cs="Arial"/>
          <w:sz w:val="20"/>
          <w:szCs w:val="20"/>
        </w:rPr>
        <w:t xml:space="preserve"> GUMed. Pana/Pani tożsamość nigdy nie zostanie ujawniona obcym podmiotom. </w:t>
      </w:r>
    </w:p>
    <w:p w14:paraId="54BE96FB" w14:textId="77777777" w:rsidR="000E6430" w:rsidRDefault="000E6430" w:rsidP="00BB2F45">
      <w:pPr>
        <w:pStyle w:val="Akapitzlist"/>
        <w:numPr>
          <w:ilvl w:val="0"/>
          <w:numId w:val="32"/>
        </w:numPr>
        <w:tabs>
          <w:tab w:val="left" w:pos="426"/>
        </w:tabs>
        <w:spacing w:after="0" w:line="360" w:lineRule="auto"/>
        <w:ind w:left="426" w:hanging="426"/>
        <w:jc w:val="both"/>
        <w:rPr>
          <w:rFonts w:ascii="Arial" w:hAnsi="Arial" w:cs="Arial"/>
          <w:sz w:val="20"/>
          <w:szCs w:val="20"/>
        </w:rPr>
      </w:pPr>
      <w:r>
        <w:rPr>
          <w:rFonts w:ascii="Arial" w:hAnsi="Arial" w:cs="Arial"/>
          <w:sz w:val="20"/>
          <w:szCs w:val="20"/>
        </w:rPr>
        <w:t xml:space="preserve">Posiada Pani/Pan prawo dostępu do treści swoich danych,  prawo do ich sprostowania, usunięcia, ograniczenia przetwarzania, prawo do przenoszenia danych, prawo do wniesienia sprzeciwu, prawo do cofnięcia zgody w dowolnym momencie, </w:t>
      </w:r>
    </w:p>
    <w:p w14:paraId="2EB2F0C1" w14:textId="77777777" w:rsidR="000E6430" w:rsidRDefault="000E6430" w:rsidP="00BB2F45">
      <w:pPr>
        <w:pStyle w:val="Akapitzlist"/>
        <w:numPr>
          <w:ilvl w:val="0"/>
          <w:numId w:val="32"/>
        </w:numPr>
        <w:tabs>
          <w:tab w:val="left" w:pos="426"/>
        </w:tabs>
        <w:spacing w:after="0" w:line="360" w:lineRule="auto"/>
        <w:ind w:left="426" w:hanging="426"/>
        <w:jc w:val="both"/>
        <w:rPr>
          <w:rFonts w:ascii="Arial" w:hAnsi="Arial" w:cs="Arial"/>
          <w:sz w:val="20"/>
          <w:szCs w:val="20"/>
        </w:rPr>
      </w:pPr>
      <w:r>
        <w:rPr>
          <w:rFonts w:ascii="Arial" w:hAnsi="Arial" w:cs="Arial"/>
          <w:sz w:val="20"/>
          <w:szCs w:val="20"/>
        </w:rPr>
        <w:t>Posiada Pani/Pan prawo wniesienia skargi do Prezesa Urzędu Ochrony Danych Osobowych, gdy uzasadnione jest, że Pani/Pana dane osobowe przetwarzane są przez administratora niezgodnie z ogólnym rozporządzeniem o ochronie danych osobowych z dnia 27 kwietnia 2016 r.</w:t>
      </w:r>
    </w:p>
    <w:p w14:paraId="21CAE03A" w14:textId="77777777" w:rsidR="000E6430" w:rsidRDefault="000E6430" w:rsidP="00BB2F45">
      <w:pPr>
        <w:pStyle w:val="Akapitzlist"/>
        <w:numPr>
          <w:ilvl w:val="0"/>
          <w:numId w:val="32"/>
        </w:numPr>
        <w:tabs>
          <w:tab w:val="left" w:pos="426"/>
        </w:tabs>
        <w:spacing w:after="0" w:line="360" w:lineRule="auto"/>
        <w:ind w:left="426" w:hanging="426"/>
        <w:jc w:val="both"/>
        <w:rPr>
          <w:rFonts w:ascii="Arial" w:hAnsi="Arial" w:cs="Arial"/>
          <w:sz w:val="20"/>
          <w:szCs w:val="20"/>
        </w:rPr>
      </w:pPr>
      <w:r>
        <w:rPr>
          <w:rFonts w:ascii="Arial" w:hAnsi="Arial" w:cs="Arial"/>
          <w:sz w:val="20"/>
          <w:szCs w:val="20"/>
        </w:rPr>
        <w:t>Pani/Pana dane osobowe nie będą przetwarzane w sposób zautomatyzowany (nie ma profilowania).</w:t>
      </w:r>
    </w:p>
    <w:p w14:paraId="0F0CD92A" w14:textId="1F2C7DAF" w:rsidR="00765485" w:rsidRPr="00AF6BEA" w:rsidRDefault="000E6430" w:rsidP="00571B1D">
      <w:pPr>
        <w:pStyle w:val="Akapitzlist"/>
        <w:numPr>
          <w:ilvl w:val="0"/>
          <w:numId w:val="32"/>
        </w:numPr>
        <w:tabs>
          <w:tab w:val="left" w:pos="426"/>
        </w:tabs>
        <w:spacing w:after="0" w:line="240" w:lineRule="auto"/>
        <w:ind w:left="426" w:hanging="426"/>
        <w:jc w:val="both"/>
        <w:rPr>
          <w:rFonts w:ascii="Arial" w:hAnsi="Arial" w:cs="Arial"/>
          <w:sz w:val="20"/>
          <w:szCs w:val="20"/>
        </w:rPr>
      </w:pPr>
      <w:r w:rsidRPr="00AF6BEA">
        <w:rPr>
          <w:rFonts w:ascii="Arial" w:hAnsi="Arial" w:cs="Arial"/>
          <w:sz w:val="20"/>
          <w:szCs w:val="20"/>
        </w:rPr>
        <w:t>Podanie danych osobowych jest dobrowolne, ale niezbędne do realizacji badania</w:t>
      </w:r>
      <w:r w:rsidR="00AF6BEA" w:rsidRPr="00AF6BEA">
        <w:rPr>
          <w:rFonts w:ascii="Arial" w:hAnsi="Arial" w:cs="Arial"/>
          <w:sz w:val="20"/>
          <w:szCs w:val="20"/>
        </w:rPr>
        <w:t>.</w:t>
      </w:r>
      <w:r w:rsidRPr="00AF6BEA">
        <w:rPr>
          <w:rFonts w:ascii="Arial" w:hAnsi="Arial" w:cs="Arial"/>
          <w:sz w:val="20"/>
          <w:szCs w:val="20"/>
        </w:rPr>
        <w:t xml:space="preserve"> </w:t>
      </w:r>
    </w:p>
    <w:sectPr w:rsidR="00765485" w:rsidRPr="00AF6BEA" w:rsidSect="001B4431">
      <w:headerReference w:type="default" r:id="rId15"/>
      <w:pgSz w:w="11906" w:h="16838"/>
      <w:pgMar w:top="102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4FF389" w14:textId="77777777" w:rsidR="00491A76" w:rsidRDefault="00491A76" w:rsidP="001B4431">
      <w:pPr>
        <w:spacing w:after="0" w:line="240" w:lineRule="auto"/>
      </w:pPr>
      <w:r>
        <w:separator/>
      </w:r>
    </w:p>
  </w:endnote>
  <w:endnote w:type="continuationSeparator" w:id="0">
    <w:p w14:paraId="4EEB5970" w14:textId="77777777" w:rsidR="00491A76" w:rsidRDefault="00491A76" w:rsidP="001B44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358168" w14:textId="77777777" w:rsidR="00491A76" w:rsidRDefault="00491A76" w:rsidP="001B4431">
      <w:pPr>
        <w:spacing w:after="0" w:line="240" w:lineRule="auto"/>
      </w:pPr>
      <w:r>
        <w:separator/>
      </w:r>
    </w:p>
  </w:footnote>
  <w:footnote w:type="continuationSeparator" w:id="0">
    <w:p w14:paraId="4420D6B3" w14:textId="77777777" w:rsidR="00491A76" w:rsidRDefault="00491A76" w:rsidP="001B44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451B7" w14:textId="77777777" w:rsidR="00571B1D" w:rsidRDefault="00571B1D" w:rsidP="00B40891">
    <w:pPr>
      <w:pStyle w:val="Nagwek"/>
      <w:jc w:val="center"/>
      <w:rPr>
        <w:noProof/>
        <w:lang w:eastAsia="pl-PL"/>
      </w:rPr>
    </w:pPr>
    <w:r>
      <w:rPr>
        <w:noProof/>
        <w:lang w:eastAsia="pl-PL"/>
      </w:rPr>
      <w:t xml:space="preserve">                                                                 </w:t>
    </w:r>
  </w:p>
  <w:p w14:paraId="5F0F91AD" w14:textId="77777777" w:rsidR="00571B1D" w:rsidRDefault="00571B1D" w:rsidP="001368F5">
    <w:pPr>
      <w:pStyle w:val="Nagwek"/>
      <w:tabs>
        <w:tab w:val="left" w:pos="1215"/>
      </w:tabs>
    </w:pPr>
    <w:r>
      <w:tab/>
    </w:r>
  </w:p>
  <w:p w14:paraId="73547C87" w14:textId="77777777" w:rsidR="00571B1D" w:rsidRDefault="00571B1D" w:rsidP="001368F5">
    <w:pPr>
      <w:pStyle w:val="Nagwek"/>
      <w:tabs>
        <w:tab w:val="clear" w:pos="4536"/>
        <w:tab w:val="left" w:pos="0"/>
        <w:tab w:val="center" w:pos="5103"/>
      </w:tabs>
      <w:jc w:val="center"/>
    </w:pPr>
    <w:r>
      <w:t xml:space="preserve">    </w:t>
    </w:r>
    <w:r w:rsidRPr="001368F5">
      <w:rPr>
        <w:noProof/>
        <w:lang w:eastAsia="pl-PL"/>
      </w:rPr>
      <w:drawing>
        <wp:inline distT="0" distB="0" distL="0" distR="0" wp14:anchorId="584325E7" wp14:editId="2311E6A9">
          <wp:extent cx="590550" cy="704215"/>
          <wp:effectExtent l="0" t="0" r="0" b="635"/>
          <wp:docPr id="2" name="Obraz 1" descr="C:\Users\Dorota\Pictures\f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orota\Pictures\fil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0047" cy="727465"/>
                  </a:xfrm>
                  <a:prstGeom prst="rect">
                    <a:avLst/>
                  </a:prstGeom>
                  <a:noFill/>
                  <a:ln>
                    <a:noFill/>
                  </a:ln>
                </pic:spPr>
              </pic:pic>
            </a:graphicData>
          </a:graphic>
        </wp:inline>
      </w:drawing>
    </w:r>
    <w:r>
      <w:t xml:space="preserve">                                                                  </w:t>
    </w:r>
    <w:r>
      <w:rPr>
        <w:rFonts w:ascii="Arial" w:hAnsi="Arial" w:cs="Arial"/>
        <w:noProof/>
        <w:sz w:val="20"/>
        <w:szCs w:val="20"/>
        <w:lang w:eastAsia="pl-PL"/>
      </w:rPr>
      <w:drawing>
        <wp:inline distT="0" distB="0" distL="0" distR="0" wp14:anchorId="00CAAFC6" wp14:editId="7AC5F241">
          <wp:extent cx="2933703" cy="247650"/>
          <wp:effectExtent l="0" t="0" r="0" b="0"/>
          <wp:docPr id="1" name="Obraz 1" descr="C:\Users\PTatarczuk\AppData\Local\Microsoft\Windows\INetCache\Content.Word\logo-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Tatarczuk\AppData\Local\Microsoft\Windows\INetCache\Content.Word\logo-poziom.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00793" cy="253313"/>
                  </a:xfrm>
                  <a:prstGeom prst="rect">
                    <a:avLst/>
                  </a:prstGeom>
                  <a:noFill/>
                  <a:ln>
                    <a:noFill/>
                  </a:ln>
                </pic:spPr>
              </pic:pic>
            </a:graphicData>
          </a:graphic>
        </wp:inline>
      </w:drawing>
    </w:r>
  </w:p>
  <w:p w14:paraId="0B3A295A" w14:textId="77777777" w:rsidR="00571B1D" w:rsidRDefault="00571B1D" w:rsidP="00C168B5">
    <w:pPr>
      <w:pStyle w:val="Nagwek"/>
      <w:jc w:val="center"/>
    </w:pPr>
  </w:p>
  <w:p w14:paraId="51512129" w14:textId="77777777" w:rsidR="00571B1D" w:rsidRPr="006A5E24" w:rsidRDefault="00571B1D" w:rsidP="00C168B5">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31F"/>
    <w:multiLevelType w:val="hybridMultilevel"/>
    <w:tmpl w:val="EBF0DD78"/>
    <w:lvl w:ilvl="0" w:tplc="04150019">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1AA01D0"/>
    <w:multiLevelType w:val="hybridMultilevel"/>
    <w:tmpl w:val="905CB464"/>
    <w:styleLink w:val="Numery"/>
    <w:lvl w:ilvl="0" w:tplc="D13A19FA">
      <w:start w:val="1"/>
      <w:numFmt w:val="decimal"/>
      <w:suff w:val="nothing"/>
      <w:lvlText w:val="%1."/>
      <w:lvlJc w:val="left"/>
      <w:pPr>
        <w:tabs>
          <w:tab w:val="left" w:pos="426"/>
        </w:tabs>
        <w:ind w:left="189" w:hanging="189"/>
      </w:pPr>
      <w:rPr>
        <w:rFonts w:hAnsi="Arial Unicode MS"/>
        <w:caps w:val="0"/>
        <w:smallCaps w:val="0"/>
        <w:strike w:val="0"/>
        <w:dstrike w:val="0"/>
        <w:color w:val="000000"/>
        <w:spacing w:val="0"/>
        <w:w w:val="100"/>
        <w:kern w:val="0"/>
        <w:position w:val="0"/>
        <w:highlight w:val="none"/>
        <w:u w:val="none"/>
        <w:effect w:val="none"/>
        <w:vertAlign w:val="baseline"/>
      </w:rPr>
    </w:lvl>
    <w:lvl w:ilvl="1" w:tplc="D166C230">
      <w:start w:val="1"/>
      <w:numFmt w:val="lowerLetter"/>
      <w:suff w:val="nothing"/>
      <w:lvlText w:val="%2)"/>
      <w:lvlJc w:val="left"/>
      <w:pPr>
        <w:tabs>
          <w:tab w:val="left" w:pos="426"/>
        </w:tabs>
        <w:ind w:left="989" w:hanging="189"/>
      </w:pPr>
      <w:rPr>
        <w:rFonts w:hAnsi="Arial Unicode MS"/>
        <w:caps w:val="0"/>
        <w:smallCaps w:val="0"/>
        <w:strike w:val="0"/>
        <w:dstrike w:val="0"/>
        <w:color w:val="000000"/>
        <w:spacing w:val="0"/>
        <w:w w:val="100"/>
        <w:kern w:val="0"/>
        <w:position w:val="0"/>
        <w:highlight w:val="none"/>
        <w:u w:val="none"/>
        <w:effect w:val="none"/>
        <w:vertAlign w:val="baseline"/>
      </w:rPr>
    </w:lvl>
    <w:lvl w:ilvl="2" w:tplc="3FF40612">
      <w:start w:val="1"/>
      <w:numFmt w:val="decimal"/>
      <w:suff w:val="nothing"/>
      <w:lvlText w:val="%3."/>
      <w:lvlJc w:val="left"/>
      <w:pPr>
        <w:tabs>
          <w:tab w:val="left" w:pos="426"/>
        </w:tabs>
        <w:ind w:left="1789" w:hanging="189"/>
      </w:pPr>
      <w:rPr>
        <w:rFonts w:hAnsi="Arial Unicode MS"/>
        <w:caps w:val="0"/>
        <w:smallCaps w:val="0"/>
        <w:strike w:val="0"/>
        <w:dstrike w:val="0"/>
        <w:color w:val="000000"/>
        <w:spacing w:val="0"/>
        <w:w w:val="100"/>
        <w:kern w:val="0"/>
        <w:position w:val="0"/>
        <w:highlight w:val="none"/>
        <w:u w:val="none"/>
        <w:effect w:val="none"/>
        <w:vertAlign w:val="baseline"/>
      </w:rPr>
    </w:lvl>
    <w:lvl w:ilvl="3" w:tplc="33FC94FA">
      <w:start w:val="1"/>
      <w:numFmt w:val="decimal"/>
      <w:suff w:val="nothing"/>
      <w:lvlText w:val="%4."/>
      <w:lvlJc w:val="left"/>
      <w:pPr>
        <w:tabs>
          <w:tab w:val="left" w:pos="426"/>
        </w:tabs>
        <w:ind w:left="2589" w:hanging="189"/>
      </w:pPr>
      <w:rPr>
        <w:rFonts w:hAnsi="Arial Unicode MS"/>
        <w:caps w:val="0"/>
        <w:smallCaps w:val="0"/>
        <w:strike w:val="0"/>
        <w:dstrike w:val="0"/>
        <w:color w:val="000000"/>
        <w:spacing w:val="0"/>
        <w:w w:val="100"/>
        <w:kern w:val="0"/>
        <w:position w:val="0"/>
        <w:highlight w:val="none"/>
        <w:u w:val="none"/>
        <w:effect w:val="none"/>
        <w:vertAlign w:val="baseline"/>
      </w:rPr>
    </w:lvl>
    <w:lvl w:ilvl="4" w:tplc="E922801E">
      <w:start w:val="1"/>
      <w:numFmt w:val="decimal"/>
      <w:suff w:val="nothing"/>
      <w:lvlText w:val="%5."/>
      <w:lvlJc w:val="left"/>
      <w:pPr>
        <w:tabs>
          <w:tab w:val="left" w:pos="426"/>
        </w:tabs>
        <w:ind w:left="3389" w:hanging="189"/>
      </w:pPr>
      <w:rPr>
        <w:rFonts w:hAnsi="Arial Unicode MS"/>
        <w:caps w:val="0"/>
        <w:smallCaps w:val="0"/>
        <w:strike w:val="0"/>
        <w:dstrike w:val="0"/>
        <w:color w:val="000000"/>
        <w:spacing w:val="0"/>
        <w:w w:val="100"/>
        <w:kern w:val="0"/>
        <w:position w:val="0"/>
        <w:highlight w:val="none"/>
        <w:u w:val="none"/>
        <w:effect w:val="none"/>
        <w:vertAlign w:val="baseline"/>
      </w:rPr>
    </w:lvl>
    <w:lvl w:ilvl="5" w:tplc="8FCCF6A8">
      <w:start w:val="1"/>
      <w:numFmt w:val="decimal"/>
      <w:suff w:val="nothing"/>
      <w:lvlText w:val="%6."/>
      <w:lvlJc w:val="left"/>
      <w:pPr>
        <w:tabs>
          <w:tab w:val="left" w:pos="426"/>
        </w:tabs>
        <w:ind w:left="4189" w:hanging="189"/>
      </w:pPr>
      <w:rPr>
        <w:rFonts w:hAnsi="Arial Unicode MS"/>
        <w:caps w:val="0"/>
        <w:smallCaps w:val="0"/>
        <w:strike w:val="0"/>
        <w:dstrike w:val="0"/>
        <w:color w:val="000000"/>
        <w:spacing w:val="0"/>
        <w:w w:val="100"/>
        <w:kern w:val="0"/>
        <w:position w:val="0"/>
        <w:highlight w:val="none"/>
        <w:u w:val="none"/>
        <w:effect w:val="none"/>
        <w:vertAlign w:val="baseline"/>
      </w:rPr>
    </w:lvl>
    <w:lvl w:ilvl="6" w:tplc="0E762CD4">
      <w:start w:val="1"/>
      <w:numFmt w:val="decimal"/>
      <w:suff w:val="nothing"/>
      <w:lvlText w:val="%7."/>
      <w:lvlJc w:val="left"/>
      <w:pPr>
        <w:tabs>
          <w:tab w:val="left" w:pos="426"/>
        </w:tabs>
        <w:ind w:left="4989" w:hanging="189"/>
      </w:pPr>
      <w:rPr>
        <w:rFonts w:hAnsi="Arial Unicode MS"/>
        <w:caps w:val="0"/>
        <w:smallCaps w:val="0"/>
        <w:strike w:val="0"/>
        <w:dstrike w:val="0"/>
        <w:color w:val="000000"/>
        <w:spacing w:val="0"/>
        <w:w w:val="100"/>
        <w:kern w:val="0"/>
        <w:position w:val="0"/>
        <w:highlight w:val="none"/>
        <w:u w:val="none"/>
        <w:effect w:val="none"/>
        <w:vertAlign w:val="baseline"/>
      </w:rPr>
    </w:lvl>
    <w:lvl w:ilvl="7" w:tplc="245E9D10">
      <w:start w:val="1"/>
      <w:numFmt w:val="decimal"/>
      <w:suff w:val="nothing"/>
      <w:lvlText w:val="%8."/>
      <w:lvlJc w:val="left"/>
      <w:pPr>
        <w:tabs>
          <w:tab w:val="left" w:pos="426"/>
        </w:tabs>
        <w:ind w:left="5789" w:hanging="189"/>
      </w:pPr>
      <w:rPr>
        <w:rFonts w:hAnsi="Arial Unicode MS"/>
        <w:caps w:val="0"/>
        <w:smallCaps w:val="0"/>
        <w:strike w:val="0"/>
        <w:dstrike w:val="0"/>
        <w:color w:val="000000"/>
        <w:spacing w:val="0"/>
        <w:w w:val="100"/>
        <w:kern w:val="0"/>
        <w:position w:val="0"/>
        <w:highlight w:val="none"/>
        <w:u w:val="none"/>
        <w:effect w:val="none"/>
        <w:vertAlign w:val="baseline"/>
      </w:rPr>
    </w:lvl>
    <w:lvl w:ilvl="8" w:tplc="10B2C910">
      <w:start w:val="1"/>
      <w:numFmt w:val="decimal"/>
      <w:suff w:val="nothing"/>
      <w:lvlText w:val="%9."/>
      <w:lvlJc w:val="left"/>
      <w:pPr>
        <w:tabs>
          <w:tab w:val="left" w:pos="426"/>
        </w:tabs>
        <w:ind w:left="6589" w:hanging="189"/>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 w15:restartNumberingAfterBreak="0">
    <w:nsid w:val="01DB6A4C"/>
    <w:multiLevelType w:val="multilevel"/>
    <w:tmpl w:val="8368A7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2B463F9"/>
    <w:multiLevelType w:val="hybridMultilevel"/>
    <w:tmpl w:val="F3886C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2B0D7E"/>
    <w:multiLevelType w:val="hybridMultilevel"/>
    <w:tmpl w:val="43A80C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C7D4C3F"/>
    <w:multiLevelType w:val="hybridMultilevel"/>
    <w:tmpl w:val="F66406E6"/>
    <w:lvl w:ilvl="0" w:tplc="036CB3FE">
      <w:start w:val="1"/>
      <w:numFmt w:val="decimal"/>
      <w:lvlText w:val="%1)"/>
      <w:lvlJc w:val="left"/>
      <w:pPr>
        <w:ind w:left="1080" w:hanging="360"/>
      </w:pPr>
      <w:rPr>
        <w:b w:val="0"/>
      </w:rPr>
    </w:lvl>
    <w:lvl w:ilvl="1" w:tplc="24960668">
      <w:start w:val="1"/>
      <w:numFmt w:val="lowerLetter"/>
      <w:lvlText w:val="%2)"/>
      <w:lvlJc w:val="left"/>
      <w:pPr>
        <w:ind w:left="180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CD032B4"/>
    <w:multiLevelType w:val="hybridMultilevel"/>
    <w:tmpl w:val="EAEAD792"/>
    <w:lvl w:ilvl="0" w:tplc="A0B25744">
      <w:start w:val="1"/>
      <w:numFmt w:val="upperRoman"/>
      <w:lvlText w:val="%1."/>
      <w:lvlJc w:val="left"/>
      <w:pPr>
        <w:ind w:left="862" w:hanging="720"/>
      </w:pPr>
      <w:rPr>
        <w:b/>
      </w:rPr>
    </w:lvl>
    <w:lvl w:ilvl="1" w:tplc="04150019">
      <w:start w:val="1"/>
      <w:numFmt w:val="lowerLetter"/>
      <w:lvlText w:val="%2."/>
      <w:lvlJc w:val="left"/>
      <w:pPr>
        <w:ind w:left="1298" w:hanging="360"/>
      </w:pPr>
    </w:lvl>
    <w:lvl w:ilvl="2" w:tplc="0415001B">
      <w:start w:val="1"/>
      <w:numFmt w:val="lowerRoman"/>
      <w:lvlText w:val="%3."/>
      <w:lvlJc w:val="right"/>
      <w:pPr>
        <w:ind w:left="2018" w:hanging="180"/>
      </w:pPr>
    </w:lvl>
    <w:lvl w:ilvl="3" w:tplc="0415000F">
      <w:start w:val="1"/>
      <w:numFmt w:val="decimal"/>
      <w:lvlText w:val="%4."/>
      <w:lvlJc w:val="left"/>
      <w:pPr>
        <w:ind w:left="2738" w:hanging="360"/>
      </w:pPr>
    </w:lvl>
    <w:lvl w:ilvl="4" w:tplc="04150019">
      <w:start w:val="1"/>
      <w:numFmt w:val="lowerLetter"/>
      <w:lvlText w:val="%5."/>
      <w:lvlJc w:val="left"/>
      <w:pPr>
        <w:ind w:left="3458" w:hanging="360"/>
      </w:pPr>
    </w:lvl>
    <w:lvl w:ilvl="5" w:tplc="0415001B">
      <w:start w:val="1"/>
      <w:numFmt w:val="lowerRoman"/>
      <w:lvlText w:val="%6."/>
      <w:lvlJc w:val="right"/>
      <w:pPr>
        <w:ind w:left="4178" w:hanging="180"/>
      </w:pPr>
    </w:lvl>
    <w:lvl w:ilvl="6" w:tplc="0415000F">
      <w:start w:val="1"/>
      <w:numFmt w:val="decimal"/>
      <w:lvlText w:val="%7."/>
      <w:lvlJc w:val="left"/>
      <w:pPr>
        <w:ind w:left="4898" w:hanging="360"/>
      </w:pPr>
    </w:lvl>
    <w:lvl w:ilvl="7" w:tplc="04150019">
      <w:start w:val="1"/>
      <w:numFmt w:val="lowerLetter"/>
      <w:lvlText w:val="%8."/>
      <w:lvlJc w:val="left"/>
      <w:pPr>
        <w:ind w:left="5618" w:hanging="360"/>
      </w:pPr>
    </w:lvl>
    <w:lvl w:ilvl="8" w:tplc="0415001B">
      <w:start w:val="1"/>
      <w:numFmt w:val="lowerRoman"/>
      <w:lvlText w:val="%9."/>
      <w:lvlJc w:val="right"/>
      <w:pPr>
        <w:ind w:left="6338" w:hanging="180"/>
      </w:pPr>
    </w:lvl>
  </w:abstractNum>
  <w:abstractNum w:abstractNumId="7" w15:restartNumberingAfterBreak="0">
    <w:nsid w:val="1BE37CFB"/>
    <w:multiLevelType w:val="hybridMultilevel"/>
    <w:tmpl w:val="9B405054"/>
    <w:lvl w:ilvl="0" w:tplc="04150017">
      <w:start w:val="1"/>
      <w:numFmt w:val="lowerLetter"/>
      <w:lvlText w:val="%1)"/>
      <w:lvlJc w:val="left"/>
      <w:pPr>
        <w:ind w:left="1779" w:hanging="360"/>
      </w:pPr>
    </w:lvl>
    <w:lvl w:ilvl="1" w:tplc="04150019">
      <w:start w:val="1"/>
      <w:numFmt w:val="lowerLetter"/>
      <w:lvlText w:val="%2."/>
      <w:lvlJc w:val="left"/>
      <w:pPr>
        <w:ind w:left="2499" w:hanging="360"/>
      </w:pPr>
    </w:lvl>
    <w:lvl w:ilvl="2" w:tplc="0415001B">
      <w:start w:val="1"/>
      <w:numFmt w:val="lowerRoman"/>
      <w:lvlText w:val="%3."/>
      <w:lvlJc w:val="right"/>
      <w:pPr>
        <w:ind w:left="3219" w:hanging="180"/>
      </w:pPr>
    </w:lvl>
    <w:lvl w:ilvl="3" w:tplc="0415000F">
      <w:start w:val="1"/>
      <w:numFmt w:val="decimal"/>
      <w:lvlText w:val="%4."/>
      <w:lvlJc w:val="left"/>
      <w:pPr>
        <w:ind w:left="3939" w:hanging="360"/>
      </w:pPr>
    </w:lvl>
    <w:lvl w:ilvl="4" w:tplc="04150019">
      <w:start w:val="1"/>
      <w:numFmt w:val="lowerLetter"/>
      <w:lvlText w:val="%5."/>
      <w:lvlJc w:val="left"/>
      <w:pPr>
        <w:ind w:left="4659" w:hanging="360"/>
      </w:pPr>
    </w:lvl>
    <w:lvl w:ilvl="5" w:tplc="0415001B">
      <w:start w:val="1"/>
      <w:numFmt w:val="lowerRoman"/>
      <w:lvlText w:val="%6."/>
      <w:lvlJc w:val="right"/>
      <w:pPr>
        <w:ind w:left="5379" w:hanging="180"/>
      </w:pPr>
    </w:lvl>
    <w:lvl w:ilvl="6" w:tplc="0415000F">
      <w:start w:val="1"/>
      <w:numFmt w:val="decimal"/>
      <w:lvlText w:val="%7."/>
      <w:lvlJc w:val="left"/>
      <w:pPr>
        <w:ind w:left="6099" w:hanging="360"/>
      </w:pPr>
    </w:lvl>
    <w:lvl w:ilvl="7" w:tplc="04150019">
      <w:start w:val="1"/>
      <w:numFmt w:val="lowerLetter"/>
      <w:lvlText w:val="%8."/>
      <w:lvlJc w:val="left"/>
      <w:pPr>
        <w:ind w:left="6819" w:hanging="360"/>
      </w:pPr>
    </w:lvl>
    <w:lvl w:ilvl="8" w:tplc="0415001B">
      <w:start w:val="1"/>
      <w:numFmt w:val="lowerRoman"/>
      <w:lvlText w:val="%9."/>
      <w:lvlJc w:val="right"/>
      <w:pPr>
        <w:ind w:left="7539" w:hanging="180"/>
      </w:pPr>
    </w:lvl>
  </w:abstractNum>
  <w:abstractNum w:abstractNumId="8" w15:restartNumberingAfterBreak="0">
    <w:nsid w:val="1D935988"/>
    <w:multiLevelType w:val="hybridMultilevel"/>
    <w:tmpl w:val="905CB464"/>
    <w:numStyleLink w:val="Numery"/>
  </w:abstractNum>
  <w:abstractNum w:abstractNumId="9" w15:restartNumberingAfterBreak="0">
    <w:nsid w:val="210F7D55"/>
    <w:multiLevelType w:val="hybridMultilevel"/>
    <w:tmpl w:val="8F703F6C"/>
    <w:lvl w:ilvl="0" w:tplc="ED462C7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465682B"/>
    <w:multiLevelType w:val="hybridMultilevel"/>
    <w:tmpl w:val="CF70842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9E034D1"/>
    <w:multiLevelType w:val="hybridMultilevel"/>
    <w:tmpl w:val="FB72E0B4"/>
    <w:lvl w:ilvl="0" w:tplc="04150017">
      <w:start w:val="1"/>
      <w:numFmt w:val="lowerLetter"/>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2B15029D"/>
    <w:multiLevelType w:val="hybridMultilevel"/>
    <w:tmpl w:val="3B42C7C4"/>
    <w:lvl w:ilvl="0" w:tplc="3E56F65C">
      <w:start w:val="1"/>
      <w:numFmt w:val="decimal"/>
      <w:lvlText w:val="%1."/>
      <w:lvlJc w:val="left"/>
      <w:pPr>
        <w:ind w:left="6314"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F4537E"/>
    <w:multiLevelType w:val="hybridMultilevel"/>
    <w:tmpl w:val="F7BCA87C"/>
    <w:lvl w:ilvl="0" w:tplc="04150019">
      <w:start w:val="1"/>
      <w:numFmt w:val="decimal"/>
      <w:lvlText w:val="%1."/>
      <w:lvlJc w:val="left"/>
      <w:pPr>
        <w:ind w:left="720" w:hanging="360"/>
      </w:pPr>
      <w:rPr>
        <w:rFonts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2D3B52"/>
    <w:multiLevelType w:val="multilevel"/>
    <w:tmpl w:val="D29E7E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4820E46"/>
    <w:multiLevelType w:val="hybridMultilevel"/>
    <w:tmpl w:val="9B405054"/>
    <w:lvl w:ilvl="0" w:tplc="04150017">
      <w:start w:val="1"/>
      <w:numFmt w:val="lowerLetter"/>
      <w:lvlText w:val="%1)"/>
      <w:lvlJc w:val="left"/>
      <w:pPr>
        <w:ind w:left="1779" w:hanging="360"/>
      </w:pPr>
    </w:lvl>
    <w:lvl w:ilvl="1" w:tplc="04150019">
      <w:start w:val="1"/>
      <w:numFmt w:val="lowerLetter"/>
      <w:lvlText w:val="%2."/>
      <w:lvlJc w:val="left"/>
      <w:pPr>
        <w:ind w:left="2499" w:hanging="360"/>
      </w:pPr>
    </w:lvl>
    <w:lvl w:ilvl="2" w:tplc="0415001B">
      <w:start w:val="1"/>
      <w:numFmt w:val="lowerRoman"/>
      <w:lvlText w:val="%3."/>
      <w:lvlJc w:val="right"/>
      <w:pPr>
        <w:ind w:left="3219" w:hanging="180"/>
      </w:pPr>
    </w:lvl>
    <w:lvl w:ilvl="3" w:tplc="0415000F">
      <w:start w:val="1"/>
      <w:numFmt w:val="decimal"/>
      <w:lvlText w:val="%4."/>
      <w:lvlJc w:val="left"/>
      <w:pPr>
        <w:ind w:left="3939" w:hanging="360"/>
      </w:pPr>
    </w:lvl>
    <w:lvl w:ilvl="4" w:tplc="04150019">
      <w:start w:val="1"/>
      <w:numFmt w:val="lowerLetter"/>
      <w:lvlText w:val="%5."/>
      <w:lvlJc w:val="left"/>
      <w:pPr>
        <w:ind w:left="4659" w:hanging="360"/>
      </w:pPr>
    </w:lvl>
    <w:lvl w:ilvl="5" w:tplc="0415001B">
      <w:start w:val="1"/>
      <w:numFmt w:val="lowerRoman"/>
      <w:lvlText w:val="%6."/>
      <w:lvlJc w:val="right"/>
      <w:pPr>
        <w:ind w:left="5379" w:hanging="180"/>
      </w:pPr>
    </w:lvl>
    <w:lvl w:ilvl="6" w:tplc="0415000F">
      <w:start w:val="1"/>
      <w:numFmt w:val="decimal"/>
      <w:lvlText w:val="%7."/>
      <w:lvlJc w:val="left"/>
      <w:pPr>
        <w:ind w:left="6099" w:hanging="360"/>
      </w:pPr>
    </w:lvl>
    <w:lvl w:ilvl="7" w:tplc="04150019">
      <w:start w:val="1"/>
      <w:numFmt w:val="lowerLetter"/>
      <w:lvlText w:val="%8."/>
      <w:lvlJc w:val="left"/>
      <w:pPr>
        <w:ind w:left="6819" w:hanging="360"/>
      </w:pPr>
    </w:lvl>
    <w:lvl w:ilvl="8" w:tplc="0415001B">
      <w:start w:val="1"/>
      <w:numFmt w:val="lowerRoman"/>
      <w:lvlText w:val="%9."/>
      <w:lvlJc w:val="right"/>
      <w:pPr>
        <w:ind w:left="7539" w:hanging="180"/>
      </w:pPr>
    </w:lvl>
  </w:abstractNum>
  <w:abstractNum w:abstractNumId="16" w15:restartNumberingAfterBreak="0">
    <w:nsid w:val="35274603"/>
    <w:multiLevelType w:val="hybridMultilevel"/>
    <w:tmpl w:val="66E605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5BC2270"/>
    <w:multiLevelType w:val="hybridMultilevel"/>
    <w:tmpl w:val="705E2752"/>
    <w:lvl w:ilvl="0" w:tplc="EC8074F6">
      <w:start w:val="1"/>
      <w:numFmt w:val="lowerLetter"/>
      <w:lvlText w:val="%1."/>
      <w:lvlJc w:val="left"/>
      <w:pPr>
        <w:ind w:left="720" w:hanging="360"/>
      </w:pPr>
      <w:rPr>
        <w:sz w:val="20"/>
        <w:szCs w:val="20"/>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7E468FD"/>
    <w:multiLevelType w:val="hybridMultilevel"/>
    <w:tmpl w:val="4A946D6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FD80CA4"/>
    <w:multiLevelType w:val="hybridMultilevel"/>
    <w:tmpl w:val="C81C533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ind w:left="2880" w:hanging="360"/>
      </w:pPr>
    </w:lvl>
    <w:lvl w:ilvl="4" w:tplc="04150017">
      <w:start w:val="1"/>
      <w:numFmt w:val="lowerLetter"/>
      <w:lvlText w:val="%5)"/>
      <w:lvlJc w:val="left"/>
      <w:pPr>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2A87A24"/>
    <w:multiLevelType w:val="multilevel"/>
    <w:tmpl w:val="321245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4652981"/>
    <w:multiLevelType w:val="hybridMultilevel"/>
    <w:tmpl w:val="DFB6E1D2"/>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8BE5B9A"/>
    <w:multiLevelType w:val="hybridMultilevel"/>
    <w:tmpl w:val="4A7844A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AD34B02"/>
    <w:multiLevelType w:val="hybridMultilevel"/>
    <w:tmpl w:val="A1A266BE"/>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5237450D"/>
    <w:multiLevelType w:val="hybridMultilevel"/>
    <w:tmpl w:val="EBF0DD78"/>
    <w:lvl w:ilvl="0" w:tplc="04150019">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5F97A65"/>
    <w:multiLevelType w:val="hybridMultilevel"/>
    <w:tmpl w:val="8B6ADE06"/>
    <w:lvl w:ilvl="0" w:tplc="EC8074F6">
      <w:start w:val="1"/>
      <w:numFmt w:val="lowerLetter"/>
      <w:lvlText w:val="%1."/>
      <w:lvlJc w:val="left"/>
      <w:pPr>
        <w:ind w:left="1440" w:hanging="360"/>
      </w:pPr>
      <w:rPr>
        <w:sz w:val="20"/>
        <w:szCs w:val="2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6" w15:restartNumberingAfterBreak="0">
    <w:nsid w:val="5B8834DD"/>
    <w:multiLevelType w:val="hybridMultilevel"/>
    <w:tmpl w:val="81B209C8"/>
    <w:lvl w:ilvl="0" w:tplc="04150017">
      <w:start w:val="1"/>
      <w:numFmt w:val="lowerLetter"/>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5DA6666E"/>
    <w:multiLevelType w:val="hybridMultilevel"/>
    <w:tmpl w:val="705E2752"/>
    <w:lvl w:ilvl="0" w:tplc="EC8074F6">
      <w:start w:val="1"/>
      <w:numFmt w:val="lowerLetter"/>
      <w:lvlText w:val="%1."/>
      <w:lvlJc w:val="left"/>
      <w:pPr>
        <w:ind w:left="720" w:hanging="360"/>
      </w:pPr>
      <w:rPr>
        <w:sz w:val="20"/>
        <w:szCs w:val="20"/>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298307C"/>
    <w:multiLevelType w:val="multilevel"/>
    <w:tmpl w:val="931E682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62A22712"/>
    <w:multiLevelType w:val="hybridMultilevel"/>
    <w:tmpl w:val="705E2752"/>
    <w:lvl w:ilvl="0" w:tplc="EC8074F6">
      <w:start w:val="1"/>
      <w:numFmt w:val="lowerLetter"/>
      <w:lvlText w:val="%1."/>
      <w:lvlJc w:val="left"/>
      <w:pPr>
        <w:ind w:left="720" w:hanging="360"/>
      </w:pPr>
      <w:rPr>
        <w:sz w:val="20"/>
        <w:szCs w:val="20"/>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E3A6BE0"/>
    <w:multiLevelType w:val="hybridMultilevel"/>
    <w:tmpl w:val="5C6CF13A"/>
    <w:lvl w:ilvl="0" w:tplc="ED462C7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1602F2D"/>
    <w:multiLevelType w:val="hybridMultilevel"/>
    <w:tmpl w:val="FFDAED9E"/>
    <w:lvl w:ilvl="0" w:tplc="670A565A">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2E34A27"/>
    <w:multiLevelType w:val="hybridMultilevel"/>
    <w:tmpl w:val="0854DE5E"/>
    <w:lvl w:ilvl="0" w:tplc="0415000F">
      <w:start w:val="1"/>
      <w:numFmt w:val="decimal"/>
      <w:lvlText w:val="%1."/>
      <w:lvlJc w:val="left"/>
      <w:pPr>
        <w:ind w:left="288" w:hanging="360"/>
      </w:pPr>
      <w:rPr>
        <w:b w:val="0"/>
      </w:rPr>
    </w:lvl>
    <w:lvl w:ilvl="1" w:tplc="04150019">
      <w:start w:val="1"/>
      <w:numFmt w:val="lowerLetter"/>
      <w:lvlText w:val="%2."/>
      <w:lvlJc w:val="left"/>
      <w:pPr>
        <w:ind w:left="1008" w:hanging="360"/>
      </w:pPr>
    </w:lvl>
    <w:lvl w:ilvl="2" w:tplc="0415001B">
      <w:start w:val="1"/>
      <w:numFmt w:val="lowerRoman"/>
      <w:lvlText w:val="%3."/>
      <w:lvlJc w:val="right"/>
      <w:pPr>
        <w:ind w:left="1728" w:hanging="180"/>
      </w:pPr>
    </w:lvl>
    <w:lvl w:ilvl="3" w:tplc="0415000F">
      <w:start w:val="1"/>
      <w:numFmt w:val="decimal"/>
      <w:lvlText w:val="%4."/>
      <w:lvlJc w:val="left"/>
      <w:pPr>
        <w:ind w:left="2448" w:hanging="360"/>
      </w:pPr>
    </w:lvl>
    <w:lvl w:ilvl="4" w:tplc="04150019">
      <w:start w:val="1"/>
      <w:numFmt w:val="lowerLetter"/>
      <w:lvlText w:val="%5."/>
      <w:lvlJc w:val="left"/>
      <w:pPr>
        <w:ind w:left="3168" w:hanging="360"/>
      </w:pPr>
    </w:lvl>
    <w:lvl w:ilvl="5" w:tplc="0415001B">
      <w:start w:val="1"/>
      <w:numFmt w:val="lowerRoman"/>
      <w:lvlText w:val="%6."/>
      <w:lvlJc w:val="right"/>
      <w:pPr>
        <w:ind w:left="3888" w:hanging="180"/>
      </w:pPr>
    </w:lvl>
    <w:lvl w:ilvl="6" w:tplc="0415000F">
      <w:start w:val="1"/>
      <w:numFmt w:val="decimal"/>
      <w:lvlText w:val="%7."/>
      <w:lvlJc w:val="left"/>
      <w:pPr>
        <w:ind w:left="4608" w:hanging="360"/>
      </w:pPr>
    </w:lvl>
    <w:lvl w:ilvl="7" w:tplc="04150019">
      <w:start w:val="1"/>
      <w:numFmt w:val="lowerLetter"/>
      <w:lvlText w:val="%8."/>
      <w:lvlJc w:val="left"/>
      <w:pPr>
        <w:ind w:left="5328" w:hanging="360"/>
      </w:pPr>
    </w:lvl>
    <w:lvl w:ilvl="8" w:tplc="0415001B">
      <w:start w:val="1"/>
      <w:numFmt w:val="lowerRoman"/>
      <w:lvlText w:val="%9."/>
      <w:lvlJc w:val="right"/>
      <w:pPr>
        <w:ind w:left="6048" w:hanging="180"/>
      </w:pPr>
    </w:lvl>
  </w:abstractNum>
  <w:abstractNum w:abstractNumId="33" w15:restartNumberingAfterBreak="0">
    <w:nsid w:val="74E95372"/>
    <w:multiLevelType w:val="hybridMultilevel"/>
    <w:tmpl w:val="0A384F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DF60836"/>
    <w:multiLevelType w:val="hybridMultilevel"/>
    <w:tmpl w:val="27125FFA"/>
    <w:lvl w:ilvl="0" w:tplc="ED462C7A">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6"/>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28"/>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9"/>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0"/>
  </w:num>
  <w:num w:numId="38">
    <w:abstractNumId w:val="10"/>
  </w:num>
  <w:num w:numId="39">
    <w:abstractNumId w:val="7"/>
  </w:num>
  <w:num w:numId="40">
    <w:abstractNumId w:val="3"/>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UMed">
    <w15:presenceInfo w15:providerId="None" w15:userId="GUM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431"/>
    <w:rsid w:val="0000202F"/>
    <w:rsid w:val="000066E8"/>
    <w:rsid w:val="00014443"/>
    <w:rsid w:val="00032BC7"/>
    <w:rsid w:val="00053FFA"/>
    <w:rsid w:val="000578FC"/>
    <w:rsid w:val="00064F7B"/>
    <w:rsid w:val="00076256"/>
    <w:rsid w:val="000946E6"/>
    <w:rsid w:val="000A33DF"/>
    <w:rsid w:val="000A45F3"/>
    <w:rsid w:val="000B42C4"/>
    <w:rsid w:val="000D03DD"/>
    <w:rsid w:val="000D04C2"/>
    <w:rsid w:val="000D3DB3"/>
    <w:rsid w:val="000D7A14"/>
    <w:rsid w:val="000E6430"/>
    <w:rsid w:val="000F4462"/>
    <w:rsid w:val="00102507"/>
    <w:rsid w:val="00107781"/>
    <w:rsid w:val="0011364D"/>
    <w:rsid w:val="00124430"/>
    <w:rsid w:val="001272D3"/>
    <w:rsid w:val="001368F5"/>
    <w:rsid w:val="00141BE4"/>
    <w:rsid w:val="00153C0A"/>
    <w:rsid w:val="00161875"/>
    <w:rsid w:val="00165C40"/>
    <w:rsid w:val="00167AE4"/>
    <w:rsid w:val="001727D6"/>
    <w:rsid w:val="00172EB1"/>
    <w:rsid w:val="00185482"/>
    <w:rsid w:val="001B0C9D"/>
    <w:rsid w:val="001B4431"/>
    <w:rsid w:val="001C6D39"/>
    <w:rsid w:val="001D201A"/>
    <w:rsid w:val="001D7A4E"/>
    <w:rsid w:val="001E6793"/>
    <w:rsid w:val="001F240A"/>
    <w:rsid w:val="00202347"/>
    <w:rsid w:val="0020625B"/>
    <w:rsid w:val="002076F6"/>
    <w:rsid w:val="002117E8"/>
    <w:rsid w:val="00233D75"/>
    <w:rsid w:val="00235E7D"/>
    <w:rsid w:val="0023644D"/>
    <w:rsid w:val="002438AB"/>
    <w:rsid w:val="002725F9"/>
    <w:rsid w:val="002762E2"/>
    <w:rsid w:val="002803CE"/>
    <w:rsid w:val="00297E9C"/>
    <w:rsid w:val="002A40A2"/>
    <w:rsid w:val="002B478F"/>
    <w:rsid w:val="002B59E9"/>
    <w:rsid w:val="002C11F6"/>
    <w:rsid w:val="002C3D6D"/>
    <w:rsid w:val="002C5105"/>
    <w:rsid w:val="002D4565"/>
    <w:rsid w:val="002E620C"/>
    <w:rsid w:val="002F7099"/>
    <w:rsid w:val="00302644"/>
    <w:rsid w:val="0030715A"/>
    <w:rsid w:val="003072FE"/>
    <w:rsid w:val="0032536E"/>
    <w:rsid w:val="00353005"/>
    <w:rsid w:val="0035402A"/>
    <w:rsid w:val="00357C83"/>
    <w:rsid w:val="00360841"/>
    <w:rsid w:val="003660A8"/>
    <w:rsid w:val="00396107"/>
    <w:rsid w:val="003A3292"/>
    <w:rsid w:val="003A675E"/>
    <w:rsid w:val="003B19F6"/>
    <w:rsid w:val="003B7B0E"/>
    <w:rsid w:val="003C6405"/>
    <w:rsid w:val="003D0FC3"/>
    <w:rsid w:val="003D583E"/>
    <w:rsid w:val="003E6B20"/>
    <w:rsid w:val="00405A1A"/>
    <w:rsid w:val="00420DF4"/>
    <w:rsid w:val="00426529"/>
    <w:rsid w:val="00431665"/>
    <w:rsid w:val="0044103B"/>
    <w:rsid w:val="00445D4B"/>
    <w:rsid w:val="00453E3B"/>
    <w:rsid w:val="00462D32"/>
    <w:rsid w:val="0047053E"/>
    <w:rsid w:val="0047576D"/>
    <w:rsid w:val="00480D51"/>
    <w:rsid w:val="0048592F"/>
    <w:rsid w:val="004877AB"/>
    <w:rsid w:val="00491535"/>
    <w:rsid w:val="00491A76"/>
    <w:rsid w:val="004B28F9"/>
    <w:rsid w:val="004C0F45"/>
    <w:rsid w:val="004C254E"/>
    <w:rsid w:val="004C3460"/>
    <w:rsid w:val="004C3AFB"/>
    <w:rsid w:val="004C5E17"/>
    <w:rsid w:val="004D7B5C"/>
    <w:rsid w:val="004E1A4B"/>
    <w:rsid w:val="004F56C4"/>
    <w:rsid w:val="00503696"/>
    <w:rsid w:val="00520847"/>
    <w:rsid w:val="00530ACE"/>
    <w:rsid w:val="005426B3"/>
    <w:rsid w:val="005520E1"/>
    <w:rsid w:val="0055619D"/>
    <w:rsid w:val="005574E4"/>
    <w:rsid w:val="0056014D"/>
    <w:rsid w:val="00560702"/>
    <w:rsid w:val="00571B1D"/>
    <w:rsid w:val="00575868"/>
    <w:rsid w:val="00577682"/>
    <w:rsid w:val="005A0C79"/>
    <w:rsid w:val="005A4DED"/>
    <w:rsid w:val="005E449A"/>
    <w:rsid w:val="005E490B"/>
    <w:rsid w:val="005E757D"/>
    <w:rsid w:val="005F22FF"/>
    <w:rsid w:val="005F287E"/>
    <w:rsid w:val="005F31D0"/>
    <w:rsid w:val="00625DE3"/>
    <w:rsid w:val="00627E9C"/>
    <w:rsid w:val="00631D1F"/>
    <w:rsid w:val="00632175"/>
    <w:rsid w:val="00650638"/>
    <w:rsid w:val="0065254D"/>
    <w:rsid w:val="00655724"/>
    <w:rsid w:val="00656B46"/>
    <w:rsid w:val="00664BB3"/>
    <w:rsid w:val="006766BA"/>
    <w:rsid w:val="00683B6C"/>
    <w:rsid w:val="00691046"/>
    <w:rsid w:val="006919D5"/>
    <w:rsid w:val="006936EF"/>
    <w:rsid w:val="006A5E24"/>
    <w:rsid w:val="006B0B9D"/>
    <w:rsid w:val="006B3F87"/>
    <w:rsid w:val="006B672F"/>
    <w:rsid w:val="006C141E"/>
    <w:rsid w:val="006C201B"/>
    <w:rsid w:val="006C5592"/>
    <w:rsid w:val="006C6B81"/>
    <w:rsid w:val="006D0315"/>
    <w:rsid w:val="006F2F2C"/>
    <w:rsid w:val="00751D72"/>
    <w:rsid w:val="007528C5"/>
    <w:rsid w:val="00765485"/>
    <w:rsid w:val="0078004D"/>
    <w:rsid w:val="00785187"/>
    <w:rsid w:val="00791E7A"/>
    <w:rsid w:val="00793155"/>
    <w:rsid w:val="007A6676"/>
    <w:rsid w:val="007B24A8"/>
    <w:rsid w:val="007B7488"/>
    <w:rsid w:val="007C33F5"/>
    <w:rsid w:val="007C7344"/>
    <w:rsid w:val="007E38F2"/>
    <w:rsid w:val="007E4FE7"/>
    <w:rsid w:val="007F6EE9"/>
    <w:rsid w:val="007F7AFB"/>
    <w:rsid w:val="00811A69"/>
    <w:rsid w:val="0081215D"/>
    <w:rsid w:val="00826104"/>
    <w:rsid w:val="00835A63"/>
    <w:rsid w:val="00835E5A"/>
    <w:rsid w:val="00843AB0"/>
    <w:rsid w:val="008459A9"/>
    <w:rsid w:val="00850A03"/>
    <w:rsid w:val="00854447"/>
    <w:rsid w:val="00855EE4"/>
    <w:rsid w:val="008626DF"/>
    <w:rsid w:val="008719AD"/>
    <w:rsid w:val="00872B34"/>
    <w:rsid w:val="008A6AB7"/>
    <w:rsid w:val="008B7B15"/>
    <w:rsid w:val="008C0287"/>
    <w:rsid w:val="008E62BC"/>
    <w:rsid w:val="008E62E5"/>
    <w:rsid w:val="008F2329"/>
    <w:rsid w:val="008F451F"/>
    <w:rsid w:val="008F799B"/>
    <w:rsid w:val="009015F1"/>
    <w:rsid w:val="00902613"/>
    <w:rsid w:val="0092240C"/>
    <w:rsid w:val="00925576"/>
    <w:rsid w:val="009300AF"/>
    <w:rsid w:val="00935CFF"/>
    <w:rsid w:val="00950BFC"/>
    <w:rsid w:val="00962E0A"/>
    <w:rsid w:val="00966A27"/>
    <w:rsid w:val="00966A70"/>
    <w:rsid w:val="00977596"/>
    <w:rsid w:val="00980CC8"/>
    <w:rsid w:val="009863CD"/>
    <w:rsid w:val="009A07DA"/>
    <w:rsid w:val="009D3402"/>
    <w:rsid w:val="009F00C1"/>
    <w:rsid w:val="00A02EE0"/>
    <w:rsid w:val="00A06779"/>
    <w:rsid w:val="00A1263A"/>
    <w:rsid w:val="00A15E43"/>
    <w:rsid w:val="00A16A07"/>
    <w:rsid w:val="00A17463"/>
    <w:rsid w:val="00A33A6C"/>
    <w:rsid w:val="00A40D6F"/>
    <w:rsid w:val="00A5250A"/>
    <w:rsid w:val="00A52F52"/>
    <w:rsid w:val="00A62963"/>
    <w:rsid w:val="00A72916"/>
    <w:rsid w:val="00A765AF"/>
    <w:rsid w:val="00A77BFC"/>
    <w:rsid w:val="00A83B72"/>
    <w:rsid w:val="00A967DF"/>
    <w:rsid w:val="00AB4C06"/>
    <w:rsid w:val="00AC35C0"/>
    <w:rsid w:val="00AC58E7"/>
    <w:rsid w:val="00AD10CF"/>
    <w:rsid w:val="00AD22C0"/>
    <w:rsid w:val="00AD2CAA"/>
    <w:rsid w:val="00AE4F75"/>
    <w:rsid w:val="00AF63FA"/>
    <w:rsid w:val="00AF6B6D"/>
    <w:rsid w:val="00AF6BEA"/>
    <w:rsid w:val="00B00F4F"/>
    <w:rsid w:val="00B0389E"/>
    <w:rsid w:val="00B1096C"/>
    <w:rsid w:val="00B174D5"/>
    <w:rsid w:val="00B22037"/>
    <w:rsid w:val="00B2799F"/>
    <w:rsid w:val="00B40891"/>
    <w:rsid w:val="00B42B19"/>
    <w:rsid w:val="00B55A55"/>
    <w:rsid w:val="00B57F23"/>
    <w:rsid w:val="00B604DF"/>
    <w:rsid w:val="00B63643"/>
    <w:rsid w:val="00B669EF"/>
    <w:rsid w:val="00B75387"/>
    <w:rsid w:val="00B761FB"/>
    <w:rsid w:val="00BA3FAA"/>
    <w:rsid w:val="00BB2F45"/>
    <w:rsid w:val="00BD55A4"/>
    <w:rsid w:val="00BE361F"/>
    <w:rsid w:val="00C0713F"/>
    <w:rsid w:val="00C168B5"/>
    <w:rsid w:val="00C217FE"/>
    <w:rsid w:val="00C24BDB"/>
    <w:rsid w:val="00C24C76"/>
    <w:rsid w:val="00C32EF9"/>
    <w:rsid w:val="00C344F1"/>
    <w:rsid w:val="00C40CAA"/>
    <w:rsid w:val="00C462FC"/>
    <w:rsid w:val="00C511B8"/>
    <w:rsid w:val="00C52BA2"/>
    <w:rsid w:val="00C57CCE"/>
    <w:rsid w:val="00C61812"/>
    <w:rsid w:val="00C84EA3"/>
    <w:rsid w:val="00C84F8D"/>
    <w:rsid w:val="00C93AF2"/>
    <w:rsid w:val="00CA2003"/>
    <w:rsid w:val="00CA5FF9"/>
    <w:rsid w:val="00CA6A6D"/>
    <w:rsid w:val="00CB105F"/>
    <w:rsid w:val="00CB480D"/>
    <w:rsid w:val="00CB5F1F"/>
    <w:rsid w:val="00CC5F53"/>
    <w:rsid w:val="00CD16C1"/>
    <w:rsid w:val="00CE14C2"/>
    <w:rsid w:val="00CE1A06"/>
    <w:rsid w:val="00CF0E28"/>
    <w:rsid w:val="00D03ADC"/>
    <w:rsid w:val="00D050ED"/>
    <w:rsid w:val="00D279B5"/>
    <w:rsid w:val="00D314F0"/>
    <w:rsid w:val="00D362F6"/>
    <w:rsid w:val="00D3791F"/>
    <w:rsid w:val="00D443AC"/>
    <w:rsid w:val="00D44593"/>
    <w:rsid w:val="00D4528E"/>
    <w:rsid w:val="00D5205E"/>
    <w:rsid w:val="00D53DC8"/>
    <w:rsid w:val="00D55B8E"/>
    <w:rsid w:val="00D710C9"/>
    <w:rsid w:val="00D72C4C"/>
    <w:rsid w:val="00D76E84"/>
    <w:rsid w:val="00D8558D"/>
    <w:rsid w:val="00DA0239"/>
    <w:rsid w:val="00DA4733"/>
    <w:rsid w:val="00DA5EFD"/>
    <w:rsid w:val="00DB6A92"/>
    <w:rsid w:val="00DC5037"/>
    <w:rsid w:val="00DD7EFA"/>
    <w:rsid w:val="00DF2058"/>
    <w:rsid w:val="00DF45B6"/>
    <w:rsid w:val="00E11B19"/>
    <w:rsid w:val="00E13D06"/>
    <w:rsid w:val="00E157EB"/>
    <w:rsid w:val="00E16221"/>
    <w:rsid w:val="00E20377"/>
    <w:rsid w:val="00E22CF2"/>
    <w:rsid w:val="00E24D5F"/>
    <w:rsid w:val="00E275B5"/>
    <w:rsid w:val="00E423EB"/>
    <w:rsid w:val="00E55029"/>
    <w:rsid w:val="00E55284"/>
    <w:rsid w:val="00E57880"/>
    <w:rsid w:val="00E663FF"/>
    <w:rsid w:val="00E719F2"/>
    <w:rsid w:val="00E81946"/>
    <w:rsid w:val="00E877B9"/>
    <w:rsid w:val="00EB1ED8"/>
    <w:rsid w:val="00EB7ECC"/>
    <w:rsid w:val="00EC459F"/>
    <w:rsid w:val="00EC6312"/>
    <w:rsid w:val="00EE1145"/>
    <w:rsid w:val="00EF08DB"/>
    <w:rsid w:val="00F0446E"/>
    <w:rsid w:val="00F117E5"/>
    <w:rsid w:val="00F140FB"/>
    <w:rsid w:val="00F215E6"/>
    <w:rsid w:val="00F23CE0"/>
    <w:rsid w:val="00F30E05"/>
    <w:rsid w:val="00F35287"/>
    <w:rsid w:val="00F4151D"/>
    <w:rsid w:val="00F537C8"/>
    <w:rsid w:val="00F54B86"/>
    <w:rsid w:val="00F62C7D"/>
    <w:rsid w:val="00F7732A"/>
    <w:rsid w:val="00F91304"/>
    <w:rsid w:val="00F9381D"/>
    <w:rsid w:val="00F9552C"/>
    <w:rsid w:val="00FA0354"/>
    <w:rsid w:val="00FA16AE"/>
    <w:rsid w:val="00FB42A1"/>
    <w:rsid w:val="00FC59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1E049"/>
  <w15:docId w15:val="{8ADAC214-D264-4BA5-AE3D-7C805AD7F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026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B4431"/>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1B4431"/>
    <w:rPr>
      <w:rFonts w:ascii="Tahoma" w:hAnsi="Tahoma" w:cs="Tahoma"/>
      <w:sz w:val="16"/>
      <w:szCs w:val="16"/>
    </w:rPr>
  </w:style>
  <w:style w:type="paragraph" w:styleId="Nagwek">
    <w:name w:val="header"/>
    <w:basedOn w:val="Normalny"/>
    <w:link w:val="NagwekZnak"/>
    <w:uiPriority w:val="99"/>
    <w:unhideWhenUsed/>
    <w:rsid w:val="001B44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4431"/>
  </w:style>
  <w:style w:type="paragraph" w:styleId="Stopka">
    <w:name w:val="footer"/>
    <w:basedOn w:val="Normalny"/>
    <w:link w:val="StopkaZnak"/>
    <w:uiPriority w:val="99"/>
    <w:unhideWhenUsed/>
    <w:rsid w:val="001B44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4431"/>
  </w:style>
  <w:style w:type="paragraph" w:styleId="Akapitzlist">
    <w:name w:val="List Paragraph"/>
    <w:basedOn w:val="Normalny"/>
    <w:link w:val="AkapitzlistZnak"/>
    <w:uiPriority w:val="34"/>
    <w:qFormat/>
    <w:rsid w:val="00B40891"/>
    <w:pPr>
      <w:ind w:left="720"/>
      <w:contextualSpacing/>
    </w:pPr>
  </w:style>
  <w:style w:type="character" w:styleId="Hipercze">
    <w:name w:val="Hyperlink"/>
    <w:uiPriority w:val="99"/>
    <w:unhideWhenUsed/>
    <w:rsid w:val="00B40891"/>
    <w:rPr>
      <w:color w:val="0563C1"/>
      <w:u w:val="single"/>
    </w:rPr>
  </w:style>
  <w:style w:type="paragraph" w:styleId="Tekstkomentarza">
    <w:name w:val="annotation text"/>
    <w:basedOn w:val="Normalny"/>
    <w:link w:val="TekstkomentarzaZnak"/>
    <w:uiPriority w:val="99"/>
    <w:unhideWhenUsed/>
    <w:rsid w:val="00B40891"/>
    <w:pPr>
      <w:spacing w:after="160" w:line="240" w:lineRule="auto"/>
    </w:pPr>
    <w:rPr>
      <w:sz w:val="20"/>
      <w:szCs w:val="20"/>
    </w:rPr>
  </w:style>
  <w:style w:type="character" w:customStyle="1" w:styleId="TekstkomentarzaZnak">
    <w:name w:val="Tekst komentarza Znak"/>
    <w:basedOn w:val="Domylnaczcionkaakapitu"/>
    <w:link w:val="Tekstkomentarza"/>
    <w:uiPriority w:val="99"/>
    <w:rsid w:val="00B40891"/>
    <w:rPr>
      <w:lang w:eastAsia="en-US"/>
    </w:rPr>
  </w:style>
  <w:style w:type="character" w:customStyle="1" w:styleId="AkapitzlistZnak">
    <w:name w:val="Akapit z listą Znak"/>
    <w:link w:val="Akapitzlist"/>
    <w:uiPriority w:val="34"/>
    <w:locked/>
    <w:rsid w:val="00B40891"/>
    <w:rPr>
      <w:sz w:val="22"/>
      <w:szCs w:val="22"/>
      <w:lang w:eastAsia="en-US"/>
    </w:rPr>
  </w:style>
  <w:style w:type="paragraph" w:customStyle="1" w:styleId="Default">
    <w:name w:val="Default"/>
    <w:qFormat/>
    <w:rsid w:val="00B40891"/>
    <w:rPr>
      <w:rFonts w:ascii="Times New Roman" w:hAnsi="Times New Roman"/>
      <w:color w:val="000000"/>
      <w:sz w:val="24"/>
      <w:szCs w:val="24"/>
      <w:lang w:eastAsia="en-US"/>
    </w:rPr>
  </w:style>
  <w:style w:type="table" w:styleId="Tabela-Siatka">
    <w:name w:val="Table Grid"/>
    <w:basedOn w:val="Standardowy"/>
    <w:uiPriority w:val="39"/>
    <w:rsid w:val="00B40891"/>
    <w:rPr>
      <w:rFonts w:ascii="Arial" w:eastAsia="Arial" w:hAnsi="Arial" w:cs="Arial"/>
      <w:color w:val="00000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semiHidden/>
    <w:rsid w:val="00E157EB"/>
    <w:pPr>
      <w:spacing w:after="60" w:line="360" w:lineRule="auto"/>
    </w:pPr>
    <w:rPr>
      <w:rFonts w:ascii="Times New Roman" w:eastAsia="Times New Roman" w:hAnsi="Times New Roman"/>
      <w:b/>
      <w:bCs/>
      <w:spacing w:val="-4"/>
      <w:sz w:val="24"/>
      <w:szCs w:val="24"/>
      <w:lang w:eastAsia="pl-PL"/>
    </w:rPr>
  </w:style>
  <w:style w:type="character" w:customStyle="1" w:styleId="TekstpodstawowyZnak">
    <w:name w:val="Tekst podstawowy Znak"/>
    <w:basedOn w:val="Domylnaczcionkaakapitu"/>
    <w:link w:val="Tekstpodstawowy"/>
    <w:semiHidden/>
    <w:rsid w:val="00E157EB"/>
    <w:rPr>
      <w:rFonts w:ascii="Times New Roman" w:eastAsia="Times New Roman" w:hAnsi="Times New Roman"/>
      <w:b/>
      <w:bCs/>
      <w:spacing w:val="-4"/>
      <w:sz w:val="24"/>
      <w:szCs w:val="24"/>
    </w:rPr>
  </w:style>
  <w:style w:type="character" w:styleId="Odwoaniedokomentarza">
    <w:name w:val="annotation reference"/>
    <w:basedOn w:val="Domylnaczcionkaakapitu"/>
    <w:uiPriority w:val="99"/>
    <w:semiHidden/>
    <w:unhideWhenUsed/>
    <w:rsid w:val="009015F1"/>
    <w:rPr>
      <w:sz w:val="16"/>
      <w:szCs w:val="16"/>
    </w:rPr>
  </w:style>
  <w:style w:type="paragraph" w:styleId="Tematkomentarza">
    <w:name w:val="annotation subject"/>
    <w:basedOn w:val="Tekstkomentarza"/>
    <w:next w:val="Tekstkomentarza"/>
    <w:link w:val="TematkomentarzaZnak"/>
    <w:uiPriority w:val="99"/>
    <w:semiHidden/>
    <w:unhideWhenUsed/>
    <w:rsid w:val="009015F1"/>
    <w:pPr>
      <w:spacing w:after="200"/>
    </w:pPr>
    <w:rPr>
      <w:b/>
      <w:bCs/>
    </w:rPr>
  </w:style>
  <w:style w:type="character" w:customStyle="1" w:styleId="TematkomentarzaZnak">
    <w:name w:val="Temat komentarza Znak"/>
    <w:basedOn w:val="TekstkomentarzaZnak"/>
    <w:link w:val="Tematkomentarza"/>
    <w:uiPriority w:val="99"/>
    <w:semiHidden/>
    <w:rsid w:val="009015F1"/>
    <w:rPr>
      <w:b/>
      <w:bCs/>
      <w:lang w:eastAsia="en-US"/>
    </w:rPr>
  </w:style>
  <w:style w:type="paragraph" w:styleId="Poprawka">
    <w:name w:val="Revision"/>
    <w:hidden/>
    <w:uiPriority w:val="99"/>
    <w:semiHidden/>
    <w:rsid w:val="004C0F45"/>
    <w:rPr>
      <w:sz w:val="22"/>
      <w:szCs w:val="22"/>
      <w:lang w:eastAsia="en-US"/>
    </w:rPr>
  </w:style>
  <w:style w:type="numbering" w:customStyle="1" w:styleId="Numery">
    <w:name w:val="Numery"/>
    <w:rsid w:val="000E6430"/>
    <w:pPr>
      <w:numPr>
        <w:numId w:val="33"/>
      </w:numPr>
    </w:pPr>
  </w:style>
  <w:style w:type="character" w:customStyle="1" w:styleId="UnresolvedMention">
    <w:name w:val="Unresolved Mention"/>
    <w:basedOn w:val="Domylnaczcionkaakapitu"/>
    <w:uiPriority w:val="99"/>
    <w:semiHidden/>
    <w:unhideWhenUsed/>
    <w:rsid w:val="000066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02609">
      <w:bodyDiv w:val="1"/>
      <w:marLeft w:val="0"/>
      <w:marRight w:val="0"/>
      <w:marTop w:val="0"/>
      <w:marBottom w:val="0"/>
      <w:divBdr>
        <w:top w:val="none" w:sz="0" w:space="0" w:color="auto"/>
        <w:left w:val="none" w:sz="0" w:space="0" w:color="auto"/>
        <w:bottom w:val="none" w:sz="0" w:space="0" w:color="auto"/>
        <w:right w:val="none" w:sz="0" w:space="0" w:color="auto"/>
      </w:divBdr>
    </w:div>
    <w:div w:id="144587038">
      <w:bodyDiv w:val="1"/>
      <w:marLeft w:val="0"/>
      <w:marRight w:val="0"/>
      <w:marTop w:val="0"/>
      <w:marBottom w:val="0"/>
      <w:divBdr>
        <w:top w:val="none" w:sz="0" w:space="0" w:color="auto"/>
        <w:left w:val="none" w:sz="0" w:space="0" w:color="auto"/>
        <w:bottom w:val="none" w:sz="0" w:space="0" w:color="auto"/>
        <w:right w:val="none" w:sz="0" w:space="0" w:color="auto"/>
      </w:divBdr>
    </w:div>
    <w:div w:id="506216242">
      <w:bodyDiv w:val="1"/>
      <w:marLeft w:val="0"/>
      <w:marRight w:val="0"/>
      <w:marTop w:val="0"/>
      <w:marBottom w:val="0"/>
      <w:divBdr>
        <w:top w:val="none" w:sz="0" w:space="0" w:color="auto"/>
        <w:left w:val="none" w:sz="0" w:space="0" w:color="auto"/>
        <w:bottom w:val="none" w:sz="0" w:space="0" w:color="auto"/>
        <w:right w:val="none" w:sz="0" w:space="0" w:color="auto"/>
      </w:divBdr>
    </w:div>
    <w:div w:id="792215494">
      <w:bodyDiv w:val="1"/>
      <w:marLeft w:val="0"/>
      <w:marRight w:val="0"/>
      <w:marTop w:val="0"/>
      <w:marBottom w:val="0"/>
      <w:divBdr>
        <w:top w:val="none" w:sz="0" w:space="0" w:color="auto"/>
        <w:left w:val="none" w:sz="0" w:space="0" w:color="auto"/>
        <w:bottom w:val="none" w:sz="0" w:space="0" w:color="auto"/>
        <w:right w:val="none" w:sz="0" w:space="0" w:color="auto"/>
      </w:divBdr>
    </w:div>
    <w:div w:id="806506238">
      <w:bodyDiv w:val="1"/>
      <w:marLeft w:val="0"/>
      <w:marRight w:val="0"/>
      <w:marTop w:val="0"/>
      <w:marBottom w:val="0"/>
      <w:divBdr>
        <w:top w:val="none" w:sz="0" w:space="0" w:color="auto"/>
        <w:left w:val="none" w:sz="0" w:space="0" w:color="auto"/>
        <w:bottom w:val="none" w:sz="0" w:space="0" w:color="auto"/>
        <w:right w:val="none" w:sz="0" w:space="0" w:color="auto"/>
      </w:divBdr>
    </w:div>
    <w:div w:id="812873245">
      <w:bodyDiv w:val="1"/>
      <w:marLeft w:val="0"/>
      <w:marRight w:val="0"/>
      <w:marTop w:val="0"/>
      <w:marBottom w:val="0"/>
      <w:divBdr>
        <w:top w:val="none" w:sz="0" w:space="0" w:color="auto"/>
        <w:left w:val="none" w:sz="0" w:space="0" w:color="auto"/>
        <w:bottom w:val="none" w:sz="0" w:space="0" w:color="auto"/>
        <w:right w:val="none" w:sz="0" w:space="0" w:color="auto"/>
      </w:divBdr>
    </w:div>
    <w:div w:id="1446537670">
      <w:bodyDiv w:val="1"/>
      <w:marLeft w:val="0"/>
      <w:marRight w:val="0"/>
      <w:marTop w:val="0"/>
      <w:marBottom w:val="0"/>
      <w:divBdr>
        <w:top w:val="none" w:sz="0" w:space="0" w:color="auto"/>
        <w:left w:val="none" w:sz="0" w:space="0" w:color="auto"/>
        <w:bottom w:val="none" w:sz="0" w:space="0" w:color="auto"/>
        <w:right w:val="none" w:sz="0" w:space="0" w:color="auto"/>
      </w:divBdr>
    </w:div>
    <w:div w:id="1482426437">
      <w:bodyDiv w:val="1"/>
      <w:marLeft w:val="0"/>
      <w:marRight w:val="0"/>
      <w:marTop w:val="0"/>
      <w:marBottom w:val="0"/>
      <w:divBdr>
        <w:top w:val="none" w:sz="0" w:space="0" w:color="auto"/>
        <w:left w:val="none" w:sz="0" w:space="0" w:color="auto"/>
        <w:bottom w:val="none" w:sz="0" w:space="0" w:color="auto"/>
        <w:right w:val="none" w:sz="0" w:space="0" w:color="auto"/>
      </w:divBdr>
    </w:div>
    <w:div w:id="1622111073">
      <w:bodyDiv w:val="1"/>
      <w:marLeft w:val="0"/>
      <w:marRight w:val="0"/>
      <w:marTop w:val="0"/>
      <w:marBottom w:val="0"/>
      <w:divBdr>
        <w:top w:val="none" w:sz="0" w:space="0" w:color="auto"/>
        <w:left w:val="none" w:sz="0" w:space="0" w:color="auto"/>
        <w:bottom w:val="none" w:sz="0" w:space="0" w:color="auto"/>
        <w:right w:val="none" w:sz="0" w:space="0" w:color="auto"/>
      </w:divBdr>
    </w:div>
    <w:div w:id="1715809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milla.tuczynska@gumed.edu.pl" TargetMode="External"/><Relationship Id="rId13" Type="http://schemas.openxmlformats.org/officeDocument/2006/relationships/hyperlink" Target="mailto:mab@gumed.edu.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iobank@gumed.edu.pl"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gata.wojdak@gumed.edu.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gata.wojdak@gumed.edu.pl" TargetMode="External"/><Relationship Id="rId4" Type="http://schemas.openxmlformats.org/officeDocument/2006/relationships/settings" Target="settings.xml"/><Relationship Id="rId9" Type="http://schemas.openxmlformats.org/officeDocument/2006/relationships/hyperlink" Target="mailto:iod@gumed.edu.pl" TargetMode="External"/><Relationship Id="rId14" Type="http://schemas.openxmlformats.org/officeDocument/2006/relationships/hyperlink" Target="mailto:iod@gumed.edu.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16514B-BC24-4AC0-9A69-D18F83156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6526</Words>
  <Characters>39158</Characters>
  <Application>Microsoft Office Word</Application>
  <DocSecurity>0</DocSecurity>
  <Lines>326</Lines>
  <Paragraphs>91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Sylka</dc:creator>
  <cp:lastModifiedBy>GUMed</cp:lastModifiedBy>
  <cp:revision>2</cp:revision>
  <cp:lastPrinted>2020-01-10T11:04:00Z</cp:lastPrinted>
  <dcterms:created xsi:type="dcterms:W3CDTF">2020-01-27T13:52:00Z</dcterms:created>
  <dcterms:modified xsi:type="dcterms:W3CDTF">2020-01-27T13:52:00Z</dcterms:modified>
</cp:coreProperties>
</file>